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325BE" w:rsidR="00BD20E0" w:rsidP="000C2754" w:rsidRDefault="00A325BE" w14:paraId="2C342897" w14:textId="00A3DE7F">
      <w:pPr>
        <w:pStyle w:val="NoSpacing"/>
        <w:jc w:val="center"/>
        <w:rPr>
          <w:rFonts w:ascii="Calibri" w:hAnsi="Calibri" w:cs="Calibri"/>
          <w:b/>
          <w:bCs/>
          <w:sz w:val="24"/>
          <w:szCs w:val="24"/>
          <w:u w:val="single"/>
        </w:rPr>
      </w:pPr>
      <w:r w:rsidRPr="00A325BE">
        <w:rPr>
          <w:rFonts w:ascii="Calibri" w:hAnsi="Calibri" w:cs="Calibri"/>
          <w:b/>
          <w:bCs/>
          <w:sz w:val="24"/>
          <w:szCs w:val="24"/>
          <w:u w:val="single"/>
        </w:rPr>
        <w:t>BYE</w:t>
      </w:r>
      <w:r w:rsidR="00C6557E">
        <w:rPr>
          <w:rFonts w:ascii="Calibri" w:hAnsi="Calibri" w:cs="Calibri"/>
          <w:b/>
          <w:bCs/>
          <w:sz w:val="24"/>
          <w:szCs w:val="24"/>
          <w:u w:val="single"/>
        </w:rPr>
        <w:t>-</w:t>
      </w:r>
      <w:r w:rsidRPr="00A325BE">
        <w:rPr>
          <w:rFonts w:ascii="Calibri" w:hAnsi="Calibri" w:cs="Calibri"/>
          <w:b/>
          <w:bCs/>
          <w:sz w:val="24"/>
          <w:szCs w:val="24"/>
          <w:u w:val="single"/>
        </w:rPr>
        <w:t>LAW SEVEN – MEMBER CODE OF CONDUCT</w:t>
      </w:r>
    </w:p>
    <w:p w:rsidRPr="000C2754" w:rsidR="000C2754" w:rsidP="000C2754" w:rsidRDefault="000C2754" w14:paraId="3B618FFE" w14:textId="77777777">
      <w:pPr>
        <w:pStyle w:val="NoSpacing"/>
        <w:jc w:val="both"/>
        <w:rPr>
          <w:rFonts w:ascii="Calibri" w:hAnsi="Calibri" w:cs="Calibri"/>
        </w:rPr>
      </w:pPr>
    </w:p>
    <w:p w:rsidR="000C2754" w:rsidP="000C2754" w:rsidRDefault="000C2754" w14:paraId="6D43BA85" w14:textId="79EB6DFE">
      <w:pPr>
        <w:pStyle w:val="NoSpacing"/>
        <w:numPr>
          <w:ilvl w:val="0"/>
          <w:numId w:val="1"/>
        </w:numPr>
        <w:jc w:val="both"/>
        <w:rPr>
          <w:rFonts w:ascii="Calibri" w:hAnsi="Calibri" w:cs="Calibri"/>
        </w:rPr>
      </w:pPr>
      <w:r w:rsidRPr="000C2754">
        <w:rPr>
          <w:rFonts w:ascii="Calibri" w:hAnsi="Calibri" w:cs="Calibri"/>
        </w:rPr>
        <w:t xml:space="preserve">The following code of conduct has been ratified by the </w:t>
      </w:r>
      <w:r>
        <w:rPr>
          <w:rFonts w:ascii="Calibri" w:hAnsi="Calibri" w:cs="Calibri"/>
        </w:rPr>
        <w:t>UUSU Student Council and</w:t>
      </w:r>
      <w:r w:rsidRPr="000C2754">
        <w:rPr>
          <w:rFonts w:ascii="Calibri" w:hAnsi="Calibri" w:cs="Calibri"/>
        </w:rPr>
        <w:t xml:space="preserve"> Board of Trustees and sets out the minimum standards of conduct and behaviour expected by all members, </w:t>
      </w:r>
      <w:r w:rsidR="00FF579D">
        <w:rPr>
          <w:rFonts w:ascii="Calibri" w:hAnsi="Calibri" w:cs="Calibri"/>
        </w:rPr>
        <w:t>but excludes</w:t>
      </w:r>
      <w:r w:rsidRPr="000C2754">
        <w:rPr>
          <w:rFonts w:ascii="Calibri" w:hAnsi="Calibri" w:cs="Calibri"/>
        </w:rPr>
        <w:t xml:space="preserve"> </w:t>
      </w:r>
      <w:r>
        <w:rPr>
          <w:rFonts w:ascii="Calibri" w:hAnsi="Calibri" w:cs="Calibri"/>
        </w:rPr>
        <w:t>UUSU</w:t>
      </w:r>
      <w:r w:rsidRPr="000C2754">
        <w:rPr>
          <w:rFonts w:ascii="Calibri" w:hAnsi="Calibri" w:cs="Calibri"/>
        </w:rPr>
        <w:t xml:space="preserve"> staff, as there are specific employment policies which fulfil this role.   </w:t>
      </w:r>
    </w:p>
    <w:p w:rsidR="000C2754" w:rsidP="000C2754" w:rsidRDefault="000C2754" w14:paraId="662A2B42" w14:textId="77777777">
      <w:pPr>
        <w:pStyle w:val="NoSpacing"/>
        <w:ind w:left="360"/>
        <w:jc w:val="both"/>
        <w:rPr>
          <w:rFonts w:ascii="Calibri" w:hAnsi="Calibri" w:cs="Calibri"/>
        </w:rPr>
      </w:pPr>
    </w:p>
    <w:p w:rsidR="000C2754" w:rsidP="000C2754" w:rsidRDefault="000C2754" w14:paraId="744E9028" w14:textId="1ACD8DC6">
      <w:pPr>
        <w:pStyle w:val="NoSpacing"/>
        <w:numPr>
          <w:ilvl w:val="0"/>
          <w:numId w:val="1"/>
        </w:numPr>
        <w:jc w:val="both"/>
        <w:rPr>
          <w:rFonts w:ascii="Calibri" w:hAnsi="Calibri" w:cs="Calibri"/>
        </w:rPr>
      </w:pPr>
      <w:r>
        <w:rPr>
          <w:rFonts w:ascii="Calibri" w:hAnsi="Calibri" w:cs="Calibri"/>
        </w:rPr>
        <w:t>UUSU</w:t>
      </w:r>
      <w:r w:rsidRPr="000C2754">
        <w:rPr>
          <w:rFonts w:ascii="Calibri" w:hAnsi="Calibri" w:cs="Calibri"/>
        </w:rPr>
        <w:t xml:space="preserve"> Trustee Board has its own specific requirements and</w:t>
      </w:r>
      <w:r w:rsidR="00FF579D">
        <w:rPr>
          <w:rFonts w:ascii="Calibri" w:hAnsi="Calibri" w:cs="Calibri"/>
        </w:rPr>
        <w:t xml:space="preserve"> </w:t>
      </w:r>
      <w:r w:rsidRPr="000C2754">
        <w:rPr>
          <w:rFonts w:ascii="Calibri" w:hAnsi="Calibri" w:cs="Calibri"/>
        </w:rPr>
        <w:t>responsibilities of Trustees</w:t>
      </w:r>
      <w:r>
        <w:rPr>
          <w:rFonts w:ascii="Calibri" w:hAnsi="Calibri" w:cs="Calibri"/>
        </w:rPr>
        <w:t xml:space="preserve"> which is covered through the Articles of Association.</w:t>
      </w:r>
      <w:r w:rsidRPr="000C2754">
        <w:rPr>
          <w:rFonts w:ascii="Calibri" w:hAnsi="Calibri" w:cs="Calibri"/>
        </w:rPr>
        <w:t xml:space="preserve">  </w:t>
      </w:r>
    </w:p>
    <w:p w:rsidRPr="000C2754" w:rsidR="000C2754" w:rsidP="000C2754" w:rsidRDefault="000C2754" w14:paraId="702EBA3A" w14:textId="77777777">
      <w:pPr>
        <w:pStyle w:val="NoSpacing"/>
        <w:jc w:val="both"/>
        <w:rPr>
          <w:rFonts w:ascii="Calibri" w:hAnsi="Calibri" w:cs="Calibri"/>
        </w:rPr>
      </w:pPr>
    </w:p>
    <w:p w:rsidR="000C2754" w:rsidP="000C2754" w:rsidRDefault="000C2754" w14:paraId="27C72A7C" w14:textId="71A2BAE1">
      <w:pPr>
        <w:pStyle w:val="NoSpacing"/>
        <w:numPr>
          <w:ilvl w:val="0"/>
          <w:numId w:val="1"/>
        </w:numPr>
        <w:jc w:val="both"/>
        <w:rPr>
          <w:rFonts w:ascii="Calibri" w:hAnsi="Calibri" w:cs="Calibri"/>
        </w:rPr>
      </w:pPr>
      <w:r w:rsidRPr="000C2754">
        <w:rPr>
          <w:rFonts w:ascii="Calibri" w:hAnsi="Calibri" w:cs="Calibri"/>
        </w:rPr>
        <w:t xml:space="preserve">The Code of Conduct has been written with the aim of ensuring that all members have the best possible experience whilst studying at </w:t>
      </w:r>
      <w:r>
        <w:rPr>
          <w:rFonts w:ascii="Calibri" w:hAnsi="Calibri" w:cs="Calibri"/>
        </w:rPr>
        <w:t>Ulster University and engaging with UUSU</w:t>
      </w:r>
      <w:r w:rsidRPr="000C2754">
        <w:rPr>
          <w:rFonts w:ascii="Calibri" w:hAnsi="Calibri" w:cs="Calibri"/>
        </w:rPr>
        <w:t xml:space="preserve">.   </w:t>
      </w:r>
    </w:p>
    <w:p w:rsidRPr="000C2754" w:rsidR="000C2754" w:rsidP="000C2754" w:rsidRDefault="000C2754" w14:paraId="0927D9CE" w14:textId="77777777">
      <w:pPr>
        <w:pStyle w:val="NoSpacing"/>
        <w:jc w:val="both"/>
        <w:rPr>
          <w:rFonts w:ascii="Calibri" w:hAnsi="Calibri" w:cs="Calibri"/>
        </w:rPr>
      </w:pPr>
    </w:p>
    <w:p w:rsidR="000C2754" w:rsidP="000C2754" w:rsidRDefault="000C2754" w14:paraId="31A6EC9D" w14:textId="07237017">
      <w:pPr>
        <w:pStyle w:val="NoSpacing"/>
        <w:numPr>
          <w:ilvl w:val="0"/>
          <w:numId w:val="1"/>
        </w:numPr>
        <w:jc w:val="both"/>
        <w:rPr>
          <w:rFonts w:ascii="Calibri" w:hAnsi="Calibri" w:cs="Calibri"/>
        </w:rPr>
      </w:pPr>
      <w:r w:rsidRPr="000C2754">
        <w:rPr>
          <w:rFonts w:ascii="Calibri" w:hAnsi="Calibri" w:cs="Calibri"/>
        </w:rPr>
        <w:t>Th</w:t>
      </w:r>
      <w:r w:rsidR="00C6557E">
        <w:rPr>
          <w:rFonts w:ascii="Calibri" w:hAnsi="Calibri" w:cs="Calibri"/>
        </w:rPr>
        <w:t>is</w:t>
      </w:r>
      <w:r w:rsidRPr="000C2754">
        <w:rPr>
          <w:rFonts w:ascii="Calibri" w:hAnsi="Calibri" w:cs="Calibri"/>
        </w:rPr>
        <w:t xml:space="preserve"> Code also helps us to facilitate an environment where all users of </w:t>
      </w:r>
      <w:r>
        <w:rPr>
          <w:rFonts w:ascii="Calibri" w:hAnsi="Calibri" w:cs="Calibri"/>
        </w:rPr>
        <w:t>UUSU’s</w:t>
      </w:r>
      <w:r w:rsidRPr="000C2754">
        <w:rPr>
          <w:rFonts w:ascii="Calibri" w:hAnsi="Calibri" w:cs="Calibri"/>
        </w:rPr>
        <w:t xml:space="preserve"> services, visitors, any member of the University community or any member of the communities in which our members live are treated with dignity, fairness and respect.   </w:t>
      </w:r>
    </w:p>
    <w:p w:rsidRPr="000C2754" w:rsidR="000C2754" w:rsidP="000C2754" w:rsidRDefault="000C2754" w14:paraId="20D304CD" w14:textId="77777777">
      <w:pPr>
        <w:pStyle w:val="NoSpacing"/>
        <w:jc w:val="both"/>
        <w:rPr>
          <w:rFonts w:ascii="Calibri" w:hAnsi="Calibri" w:cs="Calibri"/>
        </w:rPr>
      </w:pPr>
    </w:p>
    <w:p w:rsidR="000C2754" w:rsidP="000C2754" w:rsidRDefault="000C2754" w14:paraId="2F2C2BED" w14:textId="10B55CDC">
      <w:pPr>
        <w:pStyle w:val="NoSpacing"/>
        <w:numPr>
          <w:ilvl w:val="0"/>
          <w:numId w:val="1"/>
        </w:numPr>
        <w:jc w:val="both"/>
        <w:rPr>
          <w:rFonts w:ascii="Calibri" w:hAnsi="Calibri" w:cs="Calibri"/>
        </w:rPr>
      </w:pPr>
      <w:commentRangeStart w:id="0"/>
      <w:r w:rsidRPr="000C2754">
        <w:rPr>
          <w:rFonts w:ascii="Calibri" w:hAnsi="Calibri" w:cs="Calibri"/>
        </w:rPr>
        <w:t>The Disciplinary Procedure may be invoked against any member who invited in a non-member</w:t>
      </w:r>
      <w:r>
        <w:rPr>
          <w:rFonts w:ascii="Calibri" w:hAnsi="Calibri" w:cs="Calibri"/>
        </w:rPr>
        <w:t xml:space="preserve"> onto</w:t>
      </w:r>
      <w:r w:rsidRPr="000C2754">
        <w:rPr>
          <w:rFonts w:ascii="Calibri" w:hAnsi="Calibri" w:cs="Calibri"/>
        </w:rPr>
        <w:t xml:space="preserve"> </w:t>
      </w:r>
      <w:r>
        <w:rPr>
          <w:rFonts w:ascii="Calibri" w:hAnsi="Calibri" w:cs="Calibri"/>
        </w:rPr>
        <w:t xml:space="preserve">campus or to a UUSU led activity </w:t>
      </w:r>
      <w:r w:rsidRPr="000C2754">
        <w:rPr>
          <w:rFonts w:ascii="Calibri" w:hAnsi="Calibri" w:cs="Calibri"/>
        </w:rPr>
        <w:t xml:space="preserve">whose conduct is deemed unacceptable. This member is deemed to have accepted responsibility for the conduct of that person.  </w:t>
      </w:r>
      <w:commentRangeEnd w:id="0"/>
      <w:r w:rsidR="004E2362">
        <w:rPr>
          <w:rStyle w:val="CommentReference"/>
        </w:rPr>
        <w:commentReference w:id="0"/>
      </w:r>
    </w:p>
    <w:p w:rsidRPr="000C2754" w:rsidR="000C2754" w:rsidP="000C2754" w:rsidRDefault="000C2754" w14:paraId="6AF603BF" w14:textId="77777777">
      <w:pPr>
        <w:pStyle w:val="NoSpacing"/>
        <w:jc w:val="both"/>
        <w:rPr>
          <w:rFonts w:ascii="Calibri" w:hAnsi="Calibri" w:cs="Calibri"/>
        </w:rPr>
      </w:pPr>
    </w:p>
    <w:p w:rsidR="000C2754" w:rsidP="000C2754" w:rsidRDefault="000C2754" w14:paraId="5F9DBFAB" w14:textId="60D2B9E3">
      <w:pPr>
        <w:pStyle w:val="NoSpacing"/>
        <w:numPr>
          <w:ilvl w:val="0"/>
          <w:numId w:val="1"/>
        </w:numPr>
        <w:jc w:val="both"/>
        <w:rPr>
          <w:rFonts w:ascii="Calibri" w:hAnsi="Calibri" w:cs="Calibri"/>
        </w:rPr>
      </w:pPr>
      <w:r w:rsidRPr="000C2754">
        <w:rPr>
          <w:rFonts w:ascii="Calibri" w:hAnsi="Calibri" w:cs="Calibri"/>
        </w:rPr>
        <w:t>Th</w:t>
      </w:r>
      <w:r w:rsidR="00FF579D">
        <w:rPr>
          <w:rFonts w:ascii="Calibri" w:hAnsi="Calibri" w:cs="Calibri"/>
        </w:rPr>
        <w:t>is</w:t>
      </w:r>
      <w:r w:rsidRPr="000C2754">
        <w:rPr>
          <w:rFonts w:ascii="Calibri" w:hAnsi="Calibri" w:cs="Calibri"/>
        </w:rPr>
        <w:t xml:space="preserve"> Code of Conduct defines a member as set out in </w:t>
      </w:r>
      <w:r>
        <w:rPr>
          <w:rFonts w:ascii="Calibri" w:hAnsi="Calibri" w:cs="Calibri"/>
        </w:rPr>
        <w:t xml:space="preserve">the </w:t>
      </w:r>
      <w:r w:rsidRPr="000C2754">
        <w:rPr>
          <w:rFonts w:ascii="Calibri" w:hAnsi="Calibri" w:cs="Calibri"/>
        </w:rPr>
        <w:t xml:space="preserve">Articles of Association.   </w:t>
      </w:r>
    </w:p>
    <w:p w:rsidRPr="000C2754" w:rsidR="000C2754" w:rsidP="000C2754" w:rsidRDefault="000C2754" w14:paraId="4947FA98" w14:textId="77777777">
      <w:pPr>
        <w:pStyle w:val="NoSpacing"/>
        <w:jc w:val="both"/>
        <w:rPr>
          <w:rFonts w:ascii="Calibri" w:hAnsi="Calibri" w:cs="Calibri"/>
        </w:rPr>
      </w:pPr>
    </w:p>
    <w:p w:rsidR="000C2754" w:rsidP="000C2754" w:rsidRDefault="000C2754" w14:paraId="35B47E02" w14:textId="3C762BE9">
      <w:pPr>
        <w:pStyle w:val="NoSpacing"/>
        <w:numPr>
          <w:ilvl w:val="0"/>
          <w:numId w:val="1"/>
        </w:numPr>
        <w:jc w:val="both"/>
        <w:rPr>
          <w:rFonts w:ascii="Calibri" w:hAnsi="Calibri" w:cs="Calibri"/>
        </w:rPr>
      </w:pPr>
      <w:r w:rsidRPr="000C2754">
        <w:rPr>
          <w:rFonts w:ascii="Calibri" w:hAnsi="Calibri" w:cs="Calibri"/>
        </w:rPr>
        <w:t xml:space="preserve">In accordance </w:t>
      </w:r>
      <w:r>
        <w:rPr>
          <w:rFonts w:ascii="Calibri" w:hAnsi="Calibri" w:cs="Calibri"/>
        </w:rPr>
        <w:t>with the relevant clauses within the</w:t>
      </w:r>
      <w:r w:rsidRPr="000C2754">
        <w:rPr>
          <w:rFonts w:ascii="Calibri" w:hAnsi="Calibri" w:cs="Calibri"/>
        </w:rPr>
        <w:t xml:space="preserve"> Articles of Association</w:t>
      </w:r>
      <w:r>
        <w:rPr>
          <w:rFonts w:ascii="Calibri" w:hAnsi="Calibri" w:cs="Calibri"/>
        </w:rPr>
        <w:t xml:space="preserve"> and Byelaws,</w:t>
      </w:r>
      <w:r w:rsidRPr="000C2754">
        <w:rPr>
          <w:rFonts w:ascii="Calibri" w:hAnsi="Calibri" w:cs="Calibri"/>
        </w:rPr>
        <w:t xml:space="preserve"> </w:t>
      </w:r>
      <w:r>
        <w:rPr>
          <w:rFonts w:ascii="Calibri" w:hAnsi="Calibri" w:cs="Calibri"/>
        </w:rPr>
        <w:t>UUSU</w:t>
      </w:r>
      <w:r w:rsidRPr="000C2754">
        <w:rPr>
          <w:rFonts w:ascii="Calibri" w:hAnsi="Calibri" w:cs="Calibri"/>
        </w:rPr>
        <w:t xml:space="preserve"> and its Trustees have a responsibility to all members and as such have a right to suspend or terminate membership if a member’s conduct is found to be in significant breach of any part of this code. </w:t>
      </w:r>
    </w:p>
    <w:p w:rsidRPr="000C2754" w:rsidR="000C2754" w:rsidP="000C2754" w:rsidRDefault="000C2754" w14:paraId="5C7A7057" w14:textId="77777777">
      <w:pPr>
        <w:pStyle w:val="NoSpacing"/>
        <w:jc w:val="both"/>
        <w:rPr>
          <w:rFonts w:ascii="Calibri" w:hAnsi="Calibri" w:cs="Calibri"/>
        </w:rPr>
      </w:pPr>
    </w:p>
    <w:p w:rsidR="00873D47" w:rsidP="00873D47" w:rsidRDefault="000C2754" w14:paraId="060A2B50" w14:textId="65B7A740">
      <w:pPr>
        <w:pStyle w:val="NoSpacing"/>
        <w:numPr>
          <w:ilvl w:val="0"/>
          <w:numId w:val="1"/>
        </w:numPr>
        <w:jc w:val="both"/>
        <w:rPr>
          <w:rFonts w:ascii="Calibri" w:hAnsi="Calibri" w:cs="Calibri"/>
        </w:rPr>
      </w:pPr>
      <w:r w:rsidRPr="000C2754">
        <w:rPr>
          <w:rFonts w:ascii="Calibri" w:hAnsi="Calibri" w:cs="Calibri"/>
        </w:rPr>
        <w:t xml:space="preserve">The disciplinary process to be followed if a member is in breach of this code is set out in </w:t>
      </w:r>
      <w:r w:rsidR="00FF579D">
        <w:rPr>
          <w:rFonts w:ascii="Calibri" w:hAnsi="Calibri" w:cs="Calibri"/>
        </w:rPr>
        <w:t>A</w:t>
      </w:r>
      <w:r w:rsidR="00873D47">
        <w:rPr>
          <w:rFonts w:ascii="Calibri" w:hAnsi="Calibri" w:cs="Calibri"/>
        </w:rPr>
        <w:t xml:space="preserve">ppendix 4 which covers the disciplinary </w:t>
      </w:r>
      <w:r w:rsidR="00FF579D">
        <w:rPr>
          <w:rFonts w:ascii="Calibri" w:hAnsi="Calibri" w:cs="Calibri"/>
        </w:rPr>
        <w:t xml:space="preserve">and misconduct </w:t>
      </w:r>
      <w:r w:rsidR="00873D47">
        <w:rPr>
          <w:rFonts w:ascii="Calibri" w:hAnsi="Calibri" w:cs="Calibri"/>
        </w:rPr>
        <w:t>process th</w:t>
      </w:r>
      <w:r w:rsidR="00FF579D">
        <w:rPr>
          <w:rFonts w:ascii="Calibri" w:hAnsi="Calibri" w:cs="Calibri"/>
        </w:rPr>
        <w:t>at</w:t>
      </w:r>
      <w:r w:rsidR="00873D47">
        <w:rPr>
          <w:rFonts w:ascii="Calibri" w:hAnsi="Calibri" w:cs="Calibri"/>
        </w:rPr>
        <w:t xml:space="preserve"> will be followed.</w:t>
      </w:r>
    </w:p>
    <w:p w:rsidRPr="00873D47" w:rsidR="00873D47" w:rsidP="00873D47" w:rsidRDefault="00873D47" w14:paraId="094CDB99" w14:textId="77777777">
      <w:pPr>
        <w:pStyle w:val="NoSpacing"/>
        <w:jc w:val="both"/>
        <w:rPr>
          <w:rFonts w:ascii="Calibri" w:hAnsi="Calibri" w:cs="Calibri"/>
        </w:rPr>
      </w:pPr>
    </w:p>
    <w:p w:rsidR="00873D47" w:rsidP="00873D47" w:rsidRDefault="00873D47" w14:paraId="2BA31AB8" w14:textId="6A8E9EDD">
      <w:pPr>
        <w:pStyle w:val="NoSpacing"/>
        <w:numPr>
          <w:ilvl w:val="0"/>
          <w:numId w:val="1"/>
        </w:numPr>
        <w:jc w:val="both"/>
        <w:rPr>
          <w:rFonts w:ascii="Calibri" w:hAnsi="Calibri" w:cs="Calibri"/>
        </w:rPr>
      </w:pPr>
      <w:r w:rsidRPr="00873D47">
        <w:rPr>
          <w:rFonts w:ascii="Calibri" w:hAnsi="Calibri" w:cs="Calibri"/>
        </w:rPr>
        <w:t xml:space="preserve">All members, </w:t>
      </w:r>
      <w:del w:author="Francos, Mark" w:date="2025-09-08T16:33:00Z" w16du:dateUtc="2025-09-08T15:33:00Z" w:id="1">
        <w:r w:rsidRPr="00873D47" w:rsidDel="00866DFC">
          <w:rPr>
            <w:rFonts w:ascii="Calibri" w:hAnsi="Calibri" w:cs="Calibri"/>
          </w:rPr>
          <w:delText>when acting in any</w:delText>
        </w:r>
        <w:r w:rsidDel="00866DFC" w:rsidR="00491D1E">
          <w:rPr>
            <w:rFonts w:ascii="Calibri" w:hAnsi="Calibri" w:cs="Calibri"/>
          </w:rPr>
          <w:delText xml:space="preserve"> elected</w:delText>
        </w:r>
        <w:r w:rsidRPr="00873D47" w:rsidDel="00866DFC">
          <w:rPr>
            <w:rFonts w:ascii="Calibri" w:hAnsi="Calibri" w:cs="Calibri"/>
          </w:rPr>
          <w:delText xml:space="preserve"> </w:delText>
        </w:r>
        <w:r w:rsidDel="00866DFC">
          <w:rPr>
            <w:rFonts w:ascii="Calibri" w:hAnsi="Calibri" w:cs="Calibri"/>
          </w:rPr>
          <w:delText>UU</w:delText>
        </w:r>
        <w:r w:rsidRPr="00873D47" w:rsidDel="00866DFC">
          <w:rPr>
            <w:rFonts w:ascii="Calibri" w:hAnsi="Calibri" w:cs="Calibri"/>
          </w:rPr>
          <w:delText>SU capacity</w:delText>
        </w:r>
      </w:del>
      <w:del w:author="Francos, Mark" w:date="2025-09-08T15:56:00Z" w16du:dateUtc="2025-09-08T14:56:00Z" w:id="2">
        <w:r w:rsidRPr="00873D47" w:rsidDel="00673CC5">
          <w:rPr>
            <w:rFonts w:ascii="Calibri" w:hAnsi="Calibri" w:cs="Calibri"/>
          </w:rPr>
          <w:delText xml:space="preserve"> (e.g. </w:delText>
        </w:r>
        <w:r w:rsidRPr="004648D6" w:rsidDel="00673CC5">
          <w:rPr>
            <w:rFonts w:ascii="Calibri" w:hAnsi="Calibri" w:cs="Calibri"/>
            <w:highlight w:val="yellow"/>
          </w:rPr>
          <w:delText xml:space="preserve">as an </w:delText>
        </w:r>
        <w:r w:rsidDel="00673CC5" w:rsidR="004648D6">
          <w:rPr>
            <w:rFonts w:ascii="Calibri" w:hAnsi="Calibri" w:cs="Calibri"/>
            <w:highlight w:val="yellow"/>
          </w:rPr>
          <w:delText>O</w:delText>
        </w:r>
        <w:r w:rsidRPr="004648D6" w:rsidDel="00673CC5">
          <w:rPr>
            <w:rFonts w:ascii="Calibri" w:hAnsi="Calibri" w:cs="Calibri"/>
            <w:highlight w:val="yellow"/>
          </w:rPr>
          <w:delText>fficer</w:delText>
        </w:r>
        <w:r w:rsidRPr="00873D47" w:rsidDel="00673CC5">
          <w:rPr>
            <w:rFonts w:ascii="Calibri" w:hAnsi="Calibri" w:cs="Calibri"/>
          </w:rPr>
          <w:delText xml:space="preserve">, </w:delText>
        </w:r>
        <w:r w:rsidDel="00673CC5" w:rsidR="004648D6">
          <w:rPr>
            <w:rFonts w:ascii="Calibri" w:hAnsi="Calibri" w:cs="Calibri"/>
          </w:rPr>
          <w:delText>Student C</w:delText>
        </w:r>
        <w:r w:rsidRPr="00873D47" w:rsidDel="00673CC5">
          <w:rPr>
            <w:rFonts w:ascii="Calibri" w:hAnsi="Calibri" w:cs="Calibri"/>
          </w:rPr>
          <w:delText xml:space="preserve">ouncillor, School or Course </w:delText>
        </w:r>
        <w:r w:rsidDel="00673CC5" w:rsidR="004648D6">
          <w:rPr>
            <w:rFonts w:ascii="Calibri" w:hAnsi="Calibri" w:cs="Calibri"/>
          </w:rPr>
          <w:delText>R</w:delText>
        </w:r>
        <w:r w:rsidRPr="00873D47" w:rsidDel="00673CC5">
          <w:rPr>
            <w:rFonts w:ascii="Calibri" w:hAnsi="Calibri" w:cs="Calibri"/>
          </w:rPr>
          <w:delText xml:space="preserve">epresentative, </w:delText>
        </w:r>
        <w:r w:rsidDel="00673CC5" w:rsidR="004648D6">
          <w:rPr>
            <w:rFonts w:ascii="Calibri" w:hAnsi="Calibri" w:cs="Calibri"/>
          </w:rPr>
          <w:delText>S</w:delText>
        </w:r>
        <w:r w:rsidRPr="00873D47" w:rsidDel="00673CC5">
          <w:rPr>
            <w:rFonts w:ascii="Calibri" w:hAnsi="Calibri" w:cs="Calibri"/>
          </w:rPr>
          <w:delText xml:space="preserve">ociety, </w:delText>
        </w:r>
        <w:r w:rsidDel="00673CC5" w:rsidR="004648D6">
          <w:rPr>
            <w:rFonts w:ascii="Calibri" w:hAnsi="Calibri" w:cs="Calibri"/>
          </w:rPr>
          <w:delText xml:space="preserve">Networks, </w:delText>
        </w:r>
        <w:r w:rsidRPr="00873D47" w:rsidDel="00673CC5">
          <w:rPr>
            <w:rFonts w:ascii="Calibri" w:hAnsi="Calibri" w:cs="Calibri"/>
          </w:rPr>
          <w:delText xml:space="preserve">or </w:delText>
        </w:r>
        <w:r w:rsidDel="00673CC5" w:rsidR="004648D6">
          <w:rPr>
            <w:rFonts w:ascii="Calibri" w:hAnsi="Calibri" w:cs="Calibri"/>
          </w:rPr>
          <w:delText>S</w:delText>
        </w:r>
        <w:r w:rsidRPr="00873D47" w:rsidDel="00673CC5">
          <w:rPr>
            <w:rFonts w:ascii="Calibri" w:hAnsi="Calibri" w:cs="Calibri"/>
          </w:rPr>
          <w:delText xml:space="preserve">tudent </w:delText>
        </w:r>
        <w:r w:rsidDel="00673CC5" w:rsidR="004648D6">
          <w:rPr>
            <w:rFonts w:ascii="Calibri" w:hAnsi="Calibri" w:cs="Calibri"/>
          </w:rPr>
          <w:delText>G</w:delText>
        </w:r>
        <w:r w:rsidRPr="00873D47" w:rsidDel="00673CC5">
          <w:rPr>
            <w:rFonts w:ascii="Calibri" w:hAnsi="Calibri" w:cs="Calibri"/>
          </w:rPr>
          <w:delText>roup member)</w:delText>
        </w:r>
      </w:del>
      <w:del w:author="Francos, Mark" w:date="2025-09-08T16:33:00Z" w16du:dateUtc="2025-09-08T15:33:00Z" w:id="3">
        <w:r w:rsidRPr="00873D47" w:rsidDel="00866DFC">
          <w:rPr>
            <w:rFonts w:ascii="Calibri" w:hAnsi="Calibri" w:cs="Calibri"/>
          </w:rPr>
          <w:delText xml:space="preserve">, </w:delText>
        </w:r>
      </w:del>
      <w:r w:rsidRPr="00873D47">
        <w:rPr>
          <w:rFonts w:ascii="Calibri" w:hAnsi="Calibri" w:cs="Calibri"/>
        </w:rPr>
        <w:t xml:space="preserve">when using </w:t>
      </w:r>
      <w:r>
        <w:rPr>
          <w:rFonts w:ascii="Calibri" w:hAnsi="Calibri" w:cs="Calibri"/>
        </w:rPr>
        <w:t>UUSU</w:t>
      </w:r>
      <w:r w:rsidRPr="00873D47">
        <w:rPr>
          <w:rFonts w:ascii="Calibri" w:hAnsi="Calibri" w:cs="Calibri"/>
        </w:rPr>
        <w:t xml:space="preserve"> facilities and services</w:t>
      </w:r>
      <w:ins w:author="Francos, Mark" w:date="2025-09-08T16:34:00Z" w16du:dateUtc="2025-09-08T15:34:00Z" w:id="4">
        <w:r w:rsidR="005A6AEE">
          <w:rPr>
            <w:rFonts w:ascii="Calibri" w:hAnsi="Calibri" w:cs="Calibri"/>
          </w:rPr>
          <w:t xml:space="preserve">, </w:t>
        </w:r>
      </w:ins>
      <w:del w:author="Francos, Mark" w:date="2025-09-08T16:34:00Z" w16du:dateUtc="2025-09-08T15:34:00Z" w:id="5">
        <w:r w:rsidDel="005A6AEE">
          <w:rPr>
            <w:rFonts w:ascii="Calibri" w:hAnsi="Calibri" w:cs="Calibri"/>
          </w:rPr>
          <w:delText xml:space="preserve"> or </w:delText>
        </w:r>
      </w:del>
      <w:r>
        <w:rPr>
          <w:rFonts w:ascii="Calibri" w:hAnsi="Calibri" w:cs="Calibri"/>
        </w:rPr>
        <w:t>when attending UUSU led activities</w:t>
      </w:r>
      <w:ins w:author="Francos, Mark" w:date="2025-09-08T16:33:00Z" w16du:dateUtc="2025-09-08T15:33:00Z" w:id="6">
        <w:r w:rsidR="00317928">
          <w:rPr>
            <w:rFonts w:ascii="Calibri" w:hAnsi="Calibri" w:cs="Calibri"/>
          </w:rPr>
          <w:t xml:space="preserve"> </w:t>
        </w:r>
      </w:ins>
      <w:ins w:author="Francos, Mark" w:date="2025-09-08T16:34:00Z" w16du:dateUtc="2025-09-08T15:34:00Z" w:id="7">
        <w:r w:rsidR="005A6AEE">
          <w:rPr>
            <w:rFonts w:ascii="Calibri" w:hAnsi="Calibri" w:cs="Calibri"/>
          </w:rPr>
          <w:t xml:space="preserve">or </w:t>
        </w:r>
      </w:ins>
      <w:ins w:author="Francos, Mark" w:date="2025-09-08T16:33:00Z" w16du:dateUtc="2025-09-08T15:33:00Z" w:id="8">
        <w:r w:rsidRPr="00873D47" w:rsidR="00317928">
          <w:rPr>
            <w:rFonts w:ascii="Calibri" w:hAnsi="Calibri" w:cs="Calibri"/>
          </w:rPr>
          <w:t>when acting in any</w:t>
        </w:r>
        <w:r w:rsidR="00317928">
          <w:rPr>
            <w:rFonts w:ascii="Calibri" w:hAnsi="Calibri" w:cs="Calibri"/>
          </w:rPr>
          <w:t xml:space="preserve"> elected</w:t>
        </w:r>
        <w:r w:rsidRPr="00873D47" w:rsidR="00317928">
          <w:rPr>
            <w:rFonts w:ascii="Calibri" w:hAnsi="Calibri" w:cs="Calibri"/>
          </w:rPr>
          <w:t xml:space="preserve"> </w:t>
        </w:r>
        <w:r w:rsidR="00317928">
          <w:rPr>
            <w:rFonts w:ascii="Calibri" w:hAnsi="Calibri" w:cs="Calibri"/>
          </w:rPr>
          <w:t>UU</w:t>
        </w:r>
        <w:r w:rsidRPr="00873D47" w:rsidR="00317928">
          <w:rPr>
            <w:rFonts w:ascii="Calibri" w:hAnsi="Calibri" w:cs="Calibri"/>
          </w:rPr>
          <w:t>SU capacity</w:t>
        </w:r>
      </w:ins>
      <w:r w:rsidR="004648D6">
        <w:rPr>
          <w:rFonts w:ascii="Calibri" w:hAnsi="Calibri" w:cs="Calibri"/>
        </w:rPr>
        <w:t>, will</w:t>
      </w:r>
      <w:r w:rsidRPr="00873D47">
        <w:rPr>
          <w:rFonts w:ascii="Calibri" w:hAnsi="Calibri" w:cs="Calibri"/>
        </w:rPr>
        <w:t xml:space="preserve">:   </w:t>
      </w:r>
    </w:p>
    <w:p w:rsidRPr="00873D47" w:rsidR="00873D47" w:rsidP="00873D47" w:rsidRDefault="00873D47" w14:paraId="30482AEB" w14:textId="77777777">
      <w:pPr>
        <w:pStyle w:val="NoSpacing"/>
        <w:jc w:val="both"/>
        <w:rPr>
          <w:rFonts w:ascii="Calibri" w:hAnsi="Calibri" w:cs="Calibri"/>
        </w:rPr>
      </w:pPr>
      <w:commentRangeStart w:id="9"/>
    </w:p>
    <w:p w:rsidRPr="002767C6" w:rsidR="00873D47" w:rsidDel="00C17FE8" w:rsidP="00873D47" w:rsidRDefault="00873D47" w14:paraId="5402D4B1" w14:textId="5AB213BD">
      <w:pPr>
        <w:pStyle w:val="NoSpacing"/>
        <w:numPr>
          <w:ilvl w:val="1"/>
          <w:numId w:val="1"/>
        </w:numPr>
        <w:ind w:left="851"/>
        <w:jc w:val="both"/>
        <w:rPr>
          <w:del w:author="Francos, Mark" w:date="2025-09-08T16:12:00Z" w16du:dateUtc="2025-09-08T15:12:00Z" w:id="10"/>
          <w:rFonts w:ascii="Calibri" w:hAnsi="Calibri" w:cs="Calibri"/>
          <w:highlight w:val="yellow"/>
          <w:rPrChange w:author="Francos, Mark" w:date="2025-09-08T16:02:00Z" w16du:dateUtc="2025-09-08T15:02:00Z" w:id="11">
            <w:rPr>
              <w:del w:author="Francos, Mark" w:date="2025-09-08T16:12:00Z" w16du:dateUtc="2025-09-08T15:12:00Z" w:id="12"/>
              <w:rFonts w:ascii="Calibri" w:hAnsi="Calibri" w:cs="Calibri"/>
            </w:rPr>
          </w:rPrChange>
        </w:rPr>
      </w:pPr>
      <w:del w:author="Francos, Mark" w:date="2025-09-08T16:12:00Z" w16du:dateUtc="2025-09-08T15:12:00Z" w:id="13">
        <w:r w:rsidRPr="002767C6" w:rsidDel="00C17FE8">
          <w:rPr>
            <w:rFonts w:ascii="Calibri" w:hAnsi="Calibri" w:cs="Calibri"/>
            <w:highlight w:val="yellow"/>
            <w:rPrChange w:author="Francos, Mark" w:date="2025-09-08T16:02:00Z" w16du:dateUtc="2025-09-08T15:02:00Z" w:id="14">
              <w:rPr>
                <w:rFonts w:ascii="Calibri" w:hAnsi="Calibri" w:cs="Calibri"/>
              </w:rPr>
            </w:rPrChange>
          </w:rPr>
          <w:delText>Respect UUSU’s values</w:delText>
        </w:r>
        <w:r w:rsidRPr="002767C6" w:rsidDel="00C17FE8" w:rsidR="00FF579D">
          <w:rPr>
            <w:rFonts w:ascii="Calibri" w:hAnsi="Calibri" w:cs="Calibri"/>
            <w:highlight w:val="yellow"/>
            <w:rPrChange w:author="Francos, Mark" w:date="2025-09-08T16:02:00Z" w16du:dateUtc="2025-09-08T15:02:00Z" w:id="15">
              <w:rPr>
                <w:rFonts w:ascii="Calibri" w:hAnsi="Calibri" w:cs="Calibri"/>
              </w:rPr>
            </w:rPrChange>
          </w:rPr>
          <w:delText>.</w:delText>
        </w:r>
        <w:commentRangeEnd w:id="9"/>
        <w:r w:rsidDel="00C17FE8" w:rsidR="003178E9">
          <w:rPr>
            <w:rStyle w:val="CommentReference"/>
          </w:rPr>
          <w:commentReference w:id="9"/>
        </w:r>
      </w:del>
    </w:p>
    <w:p w:rsidR="00873D47" w:rsidP="00873D47" w:rsidRDefault="00873D47" w14:paraId="1ECB4E05" w14:textId="6CAD99A5">
      <w:pPr>
        <w:pStyle w:val="NoSpacing"/>
        <w:numPr>
          <w:ilvl w:val="1"/>
          <w:numId w:val="1"/>
        </w:numPr>
        <w:ind w:left="851"/>
        <w:jc w:val="both"/>
        <w:rPr>
          <w:rFonts w:ascii="Calibri" w:hAnsi="Calibri" w:cs="Calibri"/>
        </w:rPr>
      </w:pPr>
      <w:r w:rsidRPr="00873D47">
        <w:rPr>
          <w:rFonts w:ascii="Calibri" w:hAnsi="Calibri" w:cs="Calibri"/>
        </w:rPr>
        <w:t>Conduct themselves in a reasonable</w:t>
      </w:r>
      <w:ins w:author="Francos, Mark" w:date="2025-09-08T16:16:00Z" w16du:dateUtc="2025-09-08T15:16:00Z" w:id="16">
        <w:r w:rsidR="00EC12EF">
          <w:rPr>
            <w:rFonts w:ascii="Calibri" w:hAnsi="Calibri" w:cs="Calibri"/>
          </w:rPr>
          <w:t xml:space="preserve">, safe and </w:t>
        </w:r>
      </w:ins>
      <w:del w:author="Francos, Mark" w:date="2025-09-08T16:16:00Z" w16du:dateUtc="2025-09-08T15:16:00Z" w:id="17">
        <w:r w:rsidRPr="00873D47" w:rsidDel="00EC12EF">
          <w:rPr>
            <w:rFonts w:ascii="Calibri" w:hAnsi="Calibri" w:cs="Calibri"/>
          </w:rPr>
          <w:delText xml:space="preserve"> and </w:delText>
        </w:r>
      </w:del>
      <w:r w:rsidRPr="00873D47">
        <w:rPr>
          <w:rFonts w:ascii="Calibri" w:hAnsi="Calibri" w:cs="Calibri"/>
        </w:rPr>
        <w:t xml:space="preserve">responsible manner at all times but particularly on </w:t>
      </w:r>
      <w:r>
        <w:rPr>
          <w:rFonts w:ascii="Calibri" w:hAnsi="Calibri" w:cs="Calibri"/>
        </w:rPr>
        <w:t>UUSU or University</w:t>
      </w:r>
      <w:r w:rsidRPr="00873D47">
        <w:rPr>
          <w:rFonts w:ascii="Calibri" w:hAnsi="Calibri" w:cs="Calibri"/>
        </w:rPr>
        <w:t xml:space="preserve"> premises, whilst using </w:t>
      </w:r>
      <w:r>
        <w:rPr>
          <w:rFonts w:ascii="Calibri" w:hAnsi="Calibri" w:cs="Calibri"/>
        </w:rPr>
        <w:t>UU</w:t>
      </w:r>
      <w:r w:rsidRPr="00873D47">
        <w:rPr>
          <w:rFonts w:ascii="Calibri" w:hAnsi="Calibri" w:cs="Calibri"/>
        </w:rPr>
        <w:t xml:space="preserve">SU facilities or participating in any SU activity/ event including club and society events wherever they are held or whilst representing or acting on behalf of </w:t>
      </w:r>
      <w:r>
        <w:rPr>
          <w:rFonts w:ascii="Calibri" w:hAnsi="Calibri" w:cs="Calibri"/>
        </w:rPr>
        <w:t>UUSU</w:t>
      </w:r>
      <w:r w:rsidRPr="00873D47">
        <w:rPr>
          <w:rFonts w:ascii="Calibri" w:hAnsi="Calibri" w:cs="Calibri"/>
        </w:rPr>
        <w:t xml:space="preserve"> wherever this may be.   </w:t>
      </w:r>
    </w:p>
    <w:p w:rsidR="00873D47" w:rsidP="00873D47" w:rsidRDefault="00873D47" w14:paraId="5B5CB0CC" w14:textId="41F264D2">
      <w:pPr>
        <w:pStyle w:val="NoSpacing"/>
        <w:numPr>
          <w:ilvl w:val="1"/>
          <w:numId w:val="1"/>
        </w:numPr>
        <w:ind w:left="851"/>
        <w:jc w:val="both"/>
        <w:rPr>
          <w:rFonts w:ascii="Calibri" w:hAnsi="Calibri" w:cs="Calibri"/>
        </w:rPr>
      </w:pPr>
      <w:r w:rsidRPr="00873D47">
        <w:rPr>
          <w:rFonts w:ascii="Calibri" w:hAnsi="Calibri" w:cs="Calibri"/>
        </w:rPr>
        <w:t xml:space="preserve">Not </w:t>
      </w:r>
      <w:ins w:author="Francos, Mark" w:date="2025-09-08T16:19:00Z" w16du:dateUtc="2025-09-08T15:19:00Z" w:id="18">
        <w:r w:rsidR="00AA7C40">
          <w:rPr>
            <w:rFonts w:ascii="Calibri" w:hAnsi="Calibri" w:cs="Calibri"/>
          </w:rPr>
          <w:t>use offensive or</w:t>
        </w:r>
      </w:ins>
      <w:del w:author="Francos, Mark" w:date="2025-09-08T16:19:00Z" w16du:dateUtc="2025-09-08T15:19:00Z" w:id="19">
        <w:r w:rsidRPr="00873D47" w:rsidDel="00AA7C40">
          <w:rPr>
            <w:rFonts w:ascii="Calibri" w:hAnsi="Calibri" w:cs="Calibri"/>
          </w:rPr>
          <w:delText>offend ot</w:delText>
        </w:r>
      </w:del>
      <w:del w:author="Francos, Mark" w:date="2025-09-08T16:18:00Z" w16du:dateUtc="2025-09-08T15:18:00Z" w:id="20">
        <w:r w:rsidRPr="00873D47" w:rsidDel="00AA7C40">
          <w:rPr>
            <w:rFonts w:ascii="Calibri" w:hAnsi="Calibri" w:cs="Calibri"/>
          </w:rPr>
          <w:delText>hers with</w:delText>
        </w:r>
      </w:del>
      <w:r w:rsidRPr="00873D47">
        <w:rPr>
          <w:rFonts w:ascii="Calibri" w:hAnsi="Calibri" w:cs="Calibri"/>
        </w:rPr>
        <w:t xml:space="preserve"> foul language,</w:t>
      </w:r>
      <w:ins w:author="Francos, Mark" w:date="2025-09-08T16:19:00Z" w16du:dateUtc="2025-09-08T15:19:00Z" w:id="21">
        <w:r w:rsidR="00862B69">
          <w:rPr>
            <w:rFonts w:ascii="Calibri" w:hAnsi="Calibri" w:cs="Calibri"/>
          </w:rPr>
          <w:t xml:space="preserve"> act in an</w:t>
        </w:r>
      </w:ins>
      <w:r w:rsidRPr="00873D47">
        <w:rPr>
          <w:rFonts w:ascii="Calibri" w:hAnsi="Calibri" w:cs="Calibri"/>
        </w:rPr>
        <w:t xml:space="preserve"> anti-social or discriminatory</w:t>
      </w:r>
      <w:ins w:author="Francos, Mark" w:date="2025-09-08T16:19:00Z" w16du:dateUtc="2025-09-08T15:19:00Z" w:id="22">
        <w:r w:rsidR="00D347A6">
          <w:rPr>
            <w:rFonts w:ascii="Calibri" w:hAnsi="Calibri" w:cs="Calibri"/>
          </w:rPr>
          <w:t xml:space="preserve"> way</w:t>
        </w:r>
      </w:ins>
      <w:del w:author="Francos, Mark" w:date="2025-09-08T16:19:00Z" w16du:dateUtc="2025-09-08T15:19:00Z" w:id="23">
        <w:r w:rsidRPr="00873D47" w:rsidDel="00D347A6">
          <w:rPr>
            <w:rFonts w:ascii="Calibri" w:hAnsi="Calibri" w:cs="Calibri"/>
          </w:rPr>
          <w:delText xml:space="preserve"> behaviour</w:delText>
        </w:r>
      </w:del>
      <w:r w:rsidRPr="00873D47">
        <w:rPr>
          <w:rFonts w:ascii="Calibri" w:hAnsi="Calibri" w:cs="Calibri"/>
        </w:rPr>
        <w:t xml:space="preserve">.  </w:t>
      </w:r>
    </w:p>
    <w:p w:rsidR="00873D47" w:rsidDel="0047200E" w:rsidP="00873D47" w:rsidRDefault="00873D47" w14:paraId="6638E351" w14:textId="268C4868">
      <w:pPr>
        <w:pStyle w:val="NoSpacing"/>
        <w:numPr>
          <w:ilvl w:val="1"/>
          <w:numId w:val="1"/>
        </w:numPr>
        <w:ind w:left="851"/>
        <w:jc w:val="both"/>
        <w:rPr>
          <w:del w:author="Francos, Mark" w:date="2025-09-08T16:21:00Z" w16du:dateUtc="2025-09-08T15:21:00Z" w:id="24"/>
          <w:rFonts w:ascii="Calibri" w:hAnsi="Calibri" w:cs="Calibri"/>
        </w:rPr>
      </w:pPr>
      <w:del w:author="Francos, Mark" w:date="2025-09-08T16:21:00Z" w16du:dateUtc="2025-09-08T15:21:00Z" w:id="25">
        <w:r w:rsidRPr="00873D47" w:rsidDel="0047200E">
          <w:rPr>
            <w:rFonts w:ascii="Calibri" w:hAnsi="Calibri" w:cs="Calibri"/>
          </w:rPr>
          <w:delText xml:space="preserve">Treat the environment with respect.   </w:delText>
        </w:r>
      </w:del>
    </w:p>
    <w:p w:rsidR="00873D47" w:rsidP="00873D47" w:rsidRDefault="00873D47" w14:paraId="44BC477D" w14:textId="77777777">
      <w:pPr>
        <w:pStyle w:val="NoSpacing"/>
        <w:numPr>
          <w:ilvl w:val="1"/>
          <w:numId w:val="1"/>
        </w:numPr>
        <w:ind w:left="851"/>
        <w:jc w:val="both"/>
        <w:rPr>
          <w:rFonts w:ascii="Calibri" w:hAnsi="Calibri" w:cs="Calibri"/>
        </w:rPr>
      </w:pPr>
      <w:r w:rsidRPr="00873D47">
        <w:rPr>
          <w:rFonts w:ascii="Calibri" w:hAnsi="Calibri" w:cs="Calibri"/>
        </w:rPr>
        <w:t>Not interfere with other people’s enjoyment of U</w:t>
      </w:r>
      <w:r>
        <w:rPr>
          <w:rFonts w:ascii="Calibri" w:hAnsi="Calibri" w:cs="Calibri"/>
        </w:rPr>
        <w:t>USU</w:t>
      </w:r>
      <w:r w:rsidRPr="00873D47">
        <w:rPr>
          <w:rFonts w:ascii="Calibri" w:hAnsi="Calibri" w:cs="Calibri"/>
        </w:rPr>
        <w:t xml:space="preserve"> or University facilities or activities.  </w:t>
      </w:r>
    </w:p>
    <w:p w:rsidR="00873D47" w:rsidP="00873D47" w:rsidRDefault="00873D47" w14:paraId="25A03D48" w14:textId="77777777">
      <w:pPr>
        <w:pStyle w:val="NoSpacing"/>
        <w:numPr>
          <w:ilvl w:val="1"/>
          <w:numId w:val="1"/>
        </w:numPr>
        <w:ind w:left="851"/>
        <w:jc w:val="both"/>
        <w:rPr>
          <w:rFonts w:ascii="Calibri" w:hAnsi="Calibri" w:cs="Calibri"/>
        </w:rPr>
      </w:pPr>
      <w:r w:rsidRPr="00873D47">
        <w:rPr>
          <w:rFonts w:ascii="Calibri" w:hAnsi="Calibri" w:cs="Calibri"/>
        </w:rPr>
        <w:t xml:space="preserve">Not engage in activity or behaviour likely to bring the University or </w:t>
      </w:r>
      <w:r>
        <w:rPr>
          <w:rFonts w:ascii="Calibri" w:hAnsi="Calibri" w:cs="Calibri"/>
        </w:rPr>
        <w:t>UUSU</w:t>
      </w:r>
      <w:r w:rsidRPr="00873D47">
        <w:rPr>
          <w:rFonts w:ascii="Calibri" w:hAnsi="Calibri" w:cs="Calibri"/>
        </w:rPr>
        <w:t xml:space="preserve"> into disrepute.</w:t>
      </w:r>
    </w:p>
    <w:p w:rsidR="00873D47" w:rsidP="00873D47" w:rsidRDefault="00873D47" w14:paraId="0B7B902C" w14:textId="15E398B8">
      <w:pPr>
        <w:pStyle w:val="NoSpacing"/>
        <w:numPr>
          <w:ilvl w:val="1"/>
          <w:numId w:val="1"/>
        </w:numPr>
        <w:ind w:left="851"/>
        <w:jc w:val="both"/>
        <w:rPr>
          <w:rFonts w:ascii="Calibri" w:hAnsi="Calibri" w:cs="Calibri"/>
        </w:rPr>
      </w:pPr>
      <w:r w:rsidRPr="00873D47">
        <w:rPr>
          <w:rFonts w:ascii="Calibri" w:hAnsi="Calibri" w:cs="Calibri"/>
        </w:rPr>
        <w:t xml:space="preserve">Comply with the reasonable requests of staff and officers of </w:t>
      </w:r>
      <w:r>
        <w:rPr>
          <w:rFonts w:ascii="Calibri" w:hAnsi="Calibri" w:cs="Calibri"/>
        </w:rPr>
        <w:t>UU</w:t>
      </w:r>
      <w:r w:rsidRPr="00873D47">
        <w:rPr>
          <w:rFonts w:ascii="Calibri" w:hAnsi="Calibri" w:cs="Calibri"/>
        </w:rPr>
        <w:t>S</w:t>
      </w:r>
      <w:r w:rsidR="00FF579D">
        <w:rPr>
          <w:rFonts w:ascii="Calibri" w:hAnsi="Calibri" w:cs="Calibri"/>
        </w:rPr>
        <w:t>U.</w:t>
      </w:r>
      <w:r w:rsidRPr="00873D47">
        <w:rPr>
          <w:rFonts w:ascii="Calibri" w:hAnsi="Calibri" w:cs="Calibri"/>
        </w:rPr>
        <w:t xml:space="preserve">  </w:t>
      </w:r>
    </w:p>
    <w:p w:rsidR="00873D47" w:rsidP="00873D47" w:rsidRDefault="00873D47" w14:paraId="7AC7D8D9" w14:textId="77777777">
      <w:pPr>
        <w:pStyle w:val="NoSpacing"/>
        <w:numPr>
          <w:ilvl w:val="1"/>
          <w:numId w:val="1"/>
        </w:numPr>
        <w:ind w:left="851"/>
        <w:jc w:val="both"/>
        <w:rPr>
          <w:rFonts w:ascii="Calibri" w:hAnsi="Calibri" w:cs="Calibri"/>
        </w:rPr>
      </w:pPr>
      <w:r w:rsidRPr="00873D47">
        <w:rPr>
          <w:rFonts w:ascii="Calibri" w:hAnsi="Calibri" w:cs="Calibri"/>
        </w:rPr>
        <w:t xml:space="preserve">Respect the privacy of others.   </w:t>
      </w:r>
    </w:p>
    <w:p w:rsidR="00873D47" w:rsidP="00873D47" w:rsidRDefault="00873D47" w14:paraId="4C4C47F8" w14:textId="58FC8B37">
      <w:pPr>
        <w:pStyle w:val="NoSpacing"/>
        <w:numPr>
          <w:ilvl w:val="1"/>
          <w:numId w:val="1"/>
        </w:numPr>
        <w:ind w:left="851"/>
        <w:jc w:val="both"/>
        <w:rPr>
          <w:rFonts w:ascii="Calibri" w:hAnsi="Calibri" w:cs="Calibri"/>
        </w:rPr>
      </w:pPr>
      <w:r w:rsidRPr="00873D47">
        <w:rPr>
          <w:rFonts w:ascii="Calibri" w:hAnsi="Calibri" w:cs="Calibri"/>
        </w:rPr>
        <w:t>Treat others with dignity and respect</w:t>
      </w:r>
      <w:r w:rsidR="00B8034A">
        <w:rPr>
          <w:rFonts w:ascii="Calibri" w:hAnsi="Calibri" w:cs="Calibri"/>
        </w:rPr>
        <w:t xml:space="preserve">.  </w:t>
      </w:r>
      <w:r w:rsidRPr="00873D47">
        <w:rPr>
          <w:rFonts w:ascii="Calibri" w:hAnsi="Calibri" w:cs="Calibri"/>
        </w:rPr>
        <w:t xml:space="preserve">This includes taking all necessary actions to prevent bullying, harassment and intimidation.   </w:t>
      </w:r>
    </w:p>
    <w:p w:rsidR="00873D47" w:rsidP="00873D47" w:rsidRDefault="00873D47" w14:paraId="53DCB488" w14:textId="77777777">
      <w:pPr>
        <w:pStyle w:val="NoSpacing"/>
        <w:numPr>
          <w:ilvl w:val="1"/>
          <w:numId w:val="1"/>
        </w:numPr>
        <w:ind w:hanging="508"/>
        <w:jc w:val="both"/>
        <w:rPr>
          <w:rFonts w:ascii="Calibri" w:hAnsi="Calibri" w:cs="Calibri"/>
        </w:rPr>
      </w:pPr>
      <w:r w:rsidRPr="00873D47">
        <w:rPr>
          <w:rFonts w:ascii="Calibri" w:hAnsi="Calibri" w:cs="Calibri"/>
        </w:rPr>
        <w:t xml:space="preserve">Respect other people’s rights to freedom of speech, that promotes thought and positive action rather than hatred.   </w:t>
      </w:r>
    </w:p>
    <w:p w:rsidR="00873D47" w:rsidP="00873D47" w:rsidRDefault="00873D47" w14:paraId="79FE26B8" w14:textId="0812378C">
      <w:pPr>
        <w:pStyle w:val="NoSpacing"/>
        <w:numPr>
          <w:ilvl w:val="1"/>
          <w:numId w:val="1"/>
        </w:numPr>
        <w:ind w:hanging="508"/>
        <w:jc w:val="both"/>
        <w:rPr>
          <w:rFonts w:ascii="Calibri" w:hAnsi="Calibri" w:cs="Calibri"/>
        </w:rPr>
      </w:pPr>
      <w:r w:rsidRPr="00873D47">
        <w:rPr>
          <w:rFonts w:ascii="Calibri" w:hAnsi="Calibri" w:cs="Calibri"/>
        </w:rPr>
        <w:t>Celebrate the diversity of our students</w:t>
      </w:r>
      <w:r w:rsidR="00190915">
        <w:rPr>
          <w:rFonts w:ascii="Calibri" w:hAnsi="Calibri" w:cs="Calibri"/>
        </w:rPr>
        <w:t xml:space="preserve">, and </w:t>
      </w:r>
      <w:del w:author="Francos, Mark" w:date="2025-09-08T16:14:00Z" w16du:dateUtc="2025-09-08T15:14:00Z" w:id="26">
        <w:r w:rsidDel="004242DD" w:rsidR="00190915">
          <w:rPr>
            <w:rFonts w:ascii="Calibri" w:hAnsi="Calibri" w:cs="Calibri"/>
          </w:rPr>
          <w:delText xml:space="preserve">mirror </w:delText>
        </w:r>
      </w:del>
      <w:ins w:author="Francos, Mark" w:date="2025-09-08T16:14:00Z" w16du:dateUtc="2025-09-08T15:14:00Z" w:id="27">
        <w:r w:rsidR="004242DD">
          <w:rPr>
            <w:rFonts w:ascii="Calibri" w:hAnsi="Calibri" w:cs="Calibri"/>
          </w:rPr>
          <w:t xml:space="preserve">respect </w:t>
        </w:r>
      </w:ins>
      <w:r w:rsidR="00190915">
        <w:rPr>
          <w:rFonts w:ascii="Calibri" w:hAnsi="Calibri" w:cs="Calibri"/>
        </w:rPr>
        <w:t>UUSU’s overall commitment to EDI</w:t>
      </w:r>
      <w:r w:rsidRPr="00873D47" w:rsidR="00190915">
        <w:rPr>
          <w:rFonts w:ascii="Calibri" w:hAnsi="Calibri" w:cs="Calibri"/>
        </w:rPr>
        <w:t>.</w:t>
      </w:r>
      <w:r w:rsidRPr="00873D47">
        <w:rPr>
          <w:rFonts w:ascii="Calibri" w:hAnsi="Calibri" w:cs="Calibri"/>
        </w:rPr>
        <w:t xml:space="preserve">  </w:t>
      </w:r>
    </w:p>
    <w:p w:rsidR="00873D47" w:rsidP="00873D47" w:rsidRDefault="00873D47" w14:paraId="342003C7" w14:textId="2C885849">
      <w:pPr>
        <w:pStyle w:val="NoSpacing"/>
        <w:numPr>
          <w:ilvl w:val="1"/>
          <w:numId w:val="1"/>
        </w:numPr>
        <w:ind w:hanging="508"/>
        <w:jc w:val="both"/>
        <w:rPr>
          <w:rFonts w:ascii="Calibri" w:hAnsi="Calibri" w:cs="Calibri"/>
        </w:rPr>
      </w:pPr>
      <w:r w:rsidRPr="00873D47">
        <w:rPr>
          <w:rFonts w:ascii="Calibri" w:hAnsi="Calibri" w:cs="Calibri"/>
        </w:rPr>
        <w:t xml:space="preserve">Adhere to the </w:t>
      </w:r>
      <w:del w:author="Francos, Mark" w:date="2025-09-08T16:02:00Z" w16du:dateUtc="2025-09-08T15:02:00Z" w:id="28">
        <w:r w:rsidDel="005C5936" w:rsidR="00FF579D">
          <w:rPr>
            <w:rFonts w:ascii="Calibri" w:hAnsi="Calibri" w:cs="Calibri"/>
          </w:rPr>
          <w:delText xml:space="preserve">relevant </w:delText>
        </w:r>
      </w:del>
      <w:r w:rsidR="00FF579D">
        <w:rPr>
          <w:rFonts w:ascii="Calibri" w:hAnsi="Calibri" w:cs="Calibri"/>
        </w:rPr>
        <w:t>UUSU</w:t>
      </w:r>
      <w:ins w:author="Francos, Mark" w:date="2025-09-08T16:02:00Z" w16du:dateUtc="2025-09-08T15:02:00Z" w:id="29">
        <w:r w:rsidR="005C5936">
          <w:rPr>
            <w:rFonts w:ascii="Calibri" w:hAnsi="Calibri" w:cs="Calibri"/>
          </w:rPr>
          <w:t xml:space="preserve"> Articles of Association,</w:t>
        </w:r>
      </w:ins>
      <w:r w:rsidRPr="00873D47">
        <w:rPr>
          <w:rFonts w:ascii="Calibri" w:hAnsi="Calibri" w:cs="Calibri"/>
        </w:rPr>
        <w:t xml:space="preserve"> </w:t>
      </w:r>
      <w:ins w:author="Francos, Mark" w:date="2025-09-08T16:03:00Z" w16du:dateUtc="2025-09-08T15:03:00Z" w:id="30">
        <w:r w:rsidR="005C5936">
          <w:rPr>
            <w:rFonts w:ascii="Calibri" w:hAnsi="Calibri" w:cs="Calibri"/>
          </w:rPr>
          <w:t xml:space="preserve">relevant </w:t>
        </w:r>
      </w:ins>
      <w:r w:rsidRPr="00873D47">
        <w:rPr>
          <w:rFonts w:ascii="Calibri" w:hAnsi="Calibri" w:cs="Calibri"/>
        </w:rPr>
        <w:t>policies</w:t>
      </w:r>
      <w:r>
        <w:rPr>
          <w:rFonts w:ascii="Calibri" w:hAnsi="Calibri" w:cs="Calibri"/>
        </w:rPr>
        <w:t>, and byelaws</w:t>
      </w:r>
      <w:r w:rsidRPr="00873D47">
        <w:rPr>
          <w:rFonts w:ascii="Calibri" w:hAnsi="Calibri" w:cs="Calibri"/>
        </w:rPr>
        <w:t xml:space="preserve">.   </w:t>
      </w:r>
    </w:p>
    <w:p w:rsidR="00873D47" w:rsidP="00873D47" w:rsidRDefault="00873D47" w14:paraId="0BC7A900" w14:textId="77777777">
      <w:pPr>
        <w:pStyle w:val="NoSpacing"/>
        <w:numPr>
          <w:ilvl w:val="1"/>
          <w:numId w:val="1"/>
        </w:numPr>
        <w:ind w:hanging="508"/>
        <w:jc w:val="both"/>
        <w:rPr>
          <w:ins w:author="Francos, Mark" w:date="2025-09-08T16:21:00Z" w16du:dateUtc="2025-09-08T15:21:00Z" w:id="31"/>
          <w:rFonts w:ascii="Calibri" w:hAnsi="Calibri" w:cs="Calibri"/>
        </w:rPr>
      </w:pPr>
      <w:r w:rsidRPr="00873D47">
        <w:rPr>
          <w:rFonts w:ascii="Calibri" w:hAnsi="Calibri" w:cs="Calibri"/>
        </w:rPr>
        <w:t xml:space="preserve">Use </w:t>
      </w:r>
      <w:r>
        <w:rPr>
          <w:rFonts w:ascii="Calibri" w:hAnsi="Calibri" w:cs="Calibri"/>
        </w:rPr>
        <w:t>UU</w:t>
      </w:r>
      <w:r w:rsidRPr="00873D47">
        <w:rPr>
          <w:rFonts w:ascii="Calibri" w:hAnsi="Calibri" w:cs="Calibri"/>
        </w:rPr>
        <w:t xml:space="preserve">SU resources responsibly and honestly.  </w:t>
      </w:r>
    </w:p>
    <w:p w:rsidRPr="0047200E" w:rsidR="0047200E" w:rsidRDefault="0047200E" w14:paraId="05443AC9" w14:textId="120EA762">
      <w:pPr>
        <w:pStyle w:val="ListParagraph"/>
        <w:numPr>
          <w:ilvl w:val="1"/>
          <w:numId w:val="1"/>
        </w:numPr>
        <w:rPr>
          <w:rFonts w:ascii="Calibri" w:hAnsi="Calibri" w:cs="Calibri"/>
          <w:rPrChange w:author="Francos, Mark" w:date="2025-09-08T16:21:00Z" w16du:dateUtc="2025-09-08T15:21:00Z" w:id="32">
            <w:rPr/>
          </w:rPrChange>
        </w:rPr>
        <w:pPrChange w:author="Francos, Mark" w:date="2025-09-08T16:21:00Z" w16du:dateUtc="2025-09-08T15:21:00Z" w:id="33">
          <w:pPr>
            <w:pStyle w:val="NoSpacing"/>
            <w:numPr>
              <w:ilvl w:val="1"/>
              <w:numId w:val="1"/>
            </w:numPr>
            <w:ind w:left="792" w:hanging="508"/>
            <w:jc w:val="both"/>
          </w:pPr>
        </w:pPrChange>
      </w:pPr>
      <w:ins w:author="Francos, Mark" w:date="2025-09-08T16:21:00Z" w16du:dateUtc="2025-09-08T15:21:00Z" w:id="34">
        <w:r w:rsidRPr="0047200E">
          <w:rPr>
            <w:rFonts w:ascii="Calibri" w:hAnsi="Calibri" w:cs="Calibri"/>
          </w:rPr>
          <w:t xml:space="preserve">Treat the environment with respect.   </w:t>
        </w:r>
      </w:ins>
    </w:p>
    <w:p w:rsidR="00873D47" w:rsidP="00873D47" w:rsidRDefault="00873D47" w14:paraId="0A757D76" w14:textId="77777777">
      <w:pPr>
        <w:pStyle w:val="NoSpacing"/>
        <w:numPr>
          <w:ilvl w:val="1"/>
          <w:numId w:val="1"/>
        </w:numPr>
        <w:ind w:hanging="508"/>
        <w:jc w:val="both"/>
        <w:rPr>
          <w:rFonts w:ascii="Calibri" w:hAnsi="Calibri" w:cs="Calibri"/>
        </w:rPr>
      </w:pPr>
      <w:r w:rsidRPr="00873D47">
        <w:rPr>
          <w:rFonts w:ascii="Calibri" w:hAnsi="Calibri" w:cs="Calibri"/>
        </w:rPr>
        <w:t xml:space="preserve">Undergo any training required as a result of any roles (voluntary or paid) undertaken.   </w:t>
      </w:r>
    </w:p>
    <w:p w:rsidR="00873D47" w:rsidP="00873D47" w:rsidRDefault="00873D47" w14:paraId="2895632B" w14:textId="5A730AE3">
      <w:pPr>
        <w:pStyle w:val="NoSpacing"/>
        <w:numPr>
          <w:ilvl w:val="1"/>
          <w:numId w:val="1"/>
        </w:numPr>
        <w:ind w:hanging="508"/>
        <w:jc w:val="both"/>
        <w:rPr>
          <w:rFonts w:ascii="Calibri" w:hAnsi="Calibri" w:cs="Calibri"/>
        </w:rPr>
      </w:pPr>
      <w:r w:rsidRPr="00873D47">
        <w:rPr>
          <w:rFonts w:ascii="Calibri" w:hAnsi="Calibri" w:cs="Calibri"/>
        </w:rPr>
        <w:t xml:space="preserve">Not act dishonestly or with intent to commit fraud.   </w:t>
      </w:r>
    </w:p>
    <w:p w:rsidR="00873D47" w:rsidP="00873D47" w:rsidRDefault="00873D47" w14:paraId="75C1785A" w14:textId="77777777">
      <w:pPr>
        <w:pStyle w:val="NoSpacing"/>
        <w:jc w:val="both"/>
        <w:rPr>
          <w:rFonts w:ascii="Calibri" w:hAnsi="Calibri" w:cs="Calibri"/>
        </w:rPr>
      </w:pPr>
    </w:p>
    <w:p w:rsidR="00FF579D" w:rsidP="00FF579D" w:rsidRDefault="00F62FBB" w14:paraId="4AA91965" w14:textId="20BCCE12">
      <w:pPr>
        <w:pStyle w:val="NoSpacing"/>
        <w:numPr>
          <w:ilvl w:val="0"/>
          <w:numId w:val="1"/>
        </w:numPr>
        <w:jc w:val="both"/>
        <w:rPr>
          <w:ins w:author="Francos, Mark" w:date="2025-09-08T16:22:00Z" w16du:dateUtc="2025-09-08T15:22:00Z" w:id="35"/>
          <w:rFonts w:ascii="Calibri" w:hAnsi="Calibri" w:cs="Calibri"/>
        </w:rPr>
      </w:pPr>
      <w:ins w:author="Francos, Mark" w:date="2025-09-08T16:36:00Z" w16du:dateUtc="2025-09-08T15:36:00Z" w:id="36">
        <w:r>
          <w:rPr>
            <w:rFonts w:ascii="Calibri" w:hAnsi="Calibri" w:cs="Calibri"/>
          </w:rPr>
          <w:t>In addition, e</w:t>
        </w:r>
      </w:ins>
      <w:del w:author="Francos, Mark" w:date="2025-09-08T16:36:00Z" w16du:dateUtc="2025-09-08T15:36:00Z" w:id="37">
        <w:r w:rsidRPr="00FF579D" w:rsidDel="00F62FBB" w:rsidR="00FF579D">
          <w:rPr>
            <w:rFonts w:ascii="Calibri" w:hAnsi="Calibri" w:cs="Calibri"/>
          </w:rPr>
          <w:delText>E</w:delText>
        </w:r>
      </w:del>
      <w:r w:rsidRPr="00FF579D" w:rsidR="00FF579D">
        <w:rPr>
          <w:rFonts w:ascii="Calibri" w:hAnsi="Calibri" w:cs="Calibri"/>
        </w:rPr>
        <w:t xml:space="preserve">lected </w:t>
      </w:r>
      <w:ins w:author="Francos, Mark" w:date="2025-09-08T16:36:00Z" w16du:dateUtc="2025-09-08T15:36:00Z" w:id="38">
        <w:r>
          <w:rPr>
            <w:rFonts w:ascii="Calibri" w:hAnsi="Calibri" w:cs="Calibri"/>
          </w:rPr>
          <w:t>r</w:t>
        </w:r>
      </w:ins>
      <w:del w:author="Francos, Mark" w:date="2025-09-08T16:36:00Z" w16du:dateUtc="2025-09-08T15:36:00Z" w:id="39">
        <w:r w:rsidRPr="00FF579D" w:rsidDel="00F62FBB" w:rsidR="00FF579D">
          <w:rPr>
            <w:rFonts w:ascii="Calibri" w:hAnsi="Calibri" w:cs="Calibri"/>
          </w:rPr>
          <w:delText>R</w:delText>
        </w:r>
      </w:del>
      <w:r w:rsidRPr="00FF579D" w:rsidR="00FF579D">
        <w:rPr>
          <w:rFonts w:ascii="Calibri" w:hAnsi="Calibri" w:cs="Calibri"/>
        </w:rPr>
        <w:t xml:space="preserve">epresentatives will be </w:t>
      </w:r>
      <w:del w:author="Francos, Mark" w:date="2025-09-08T16:37:00Z" w16du:dateUtc="2025-09-08T15:37:00Z" w:id="40">
        <w:r w:rsidRPr="00FF579D" w:rsidDel="00B8204D" w:rsidR="00FF579D">
          <w:rPr>
            <w:rFonts w:ascii="Calibri" w:hAnsi="Calibri" w:cs="Calibri"/>
          </w:rPr>
          <w:delText>held to a higher expected level of behaviour than other members.</w:delText>
        </w:r>
      </w:del>
      <w:ins w:author="Francos, Mark" w:date="2025-09-08T16:37:00Z" w16du:dateUtc="2025-09-08T15:37:00Z" w:id="41">
        <w:r w:rsidR="00B8204D">
          <w:rPr>
            <w:rFonts w:ascii="Calibri" w:hAnsi="Calibri" w:cs="Calibri"/>
          </w:rPr>
          <w:t xml:space="preserve">required to fulfil their </w:t>
        </w:r>
        <w:r w:rsidR="00F36185">
          <w:rPr>
            <w:rFonts w:ascii="Calibri" w:hAnsi="Calibri" w:cs="Calibri"/>
          </w:rPr>
          <w:t xml:space="preserve">position and </w:t>
        </w:r>
        <w:r w:rsidR="00B8204D">
          <w:rPr>
            <w:rFonts w:ascii="Calibri" w:hAnsi="Calibri" w:cs="Calibri"/>
          </w:rPr>
          <w:t xml:space="preserve">responsibilities as outlined in their </w:t>
        </w:r>
        <w:r w:rsidR="001E082A">
          <w:rPr>
            <w:rFonts w:ascii="Calibri" w:hAnsi="Calibri" w:cs="Calibri"/>
          </w:rPr>
          <w:t>role de</w:t>
        </w:r>
        <w:r w:rsidR="00F36185">
          <w:rPr>
            <w:rFonts w:ascii="Calibri" w:hAnsi="Calibri" w:cs="Calibri"/>
          </w:rPr>
          <w:t>scription.</w:t>
        </w:r>
      </w:ins>
    </w:p>
    <w:p w:rsidR="00C00C2C" w:rsidP="00FF579D" w:rsidRDefault="00C00C2C" w14:paraId="7947E70B" w14:textId="74071C45">
      <w:pPr>
        <w:pStyle w:val="NoSpacing"/>
        <w:numPr>
          <w:ilvl w:val="0"/>
          <w:numId w:val="1"/>
        </w:numPr>
        <w:jc w:val="both"/>
        <w:rPr>
          <w:ins w:author="Francos, Mark" w:date="2025-09-08T16:38:00Z" w16du:dateUtc="2025-09-08T15:38:00Z" w:id="42"/>
          <w:rFonts w:ascii="Calibri" w:hAnsi="Calibri" w:cs="Calibri"/>
        </w:rPr>
      </w:pPr>
      <w:ins w:author="Francos, Mark" w:date="2025-09-08T16:22:00Z" w16du:dateUtc="2025-09-08T15:22:00Z" w:id="43">
        <w:r>
          <w:rPr>
            <w:rFonts w:ascii="Calibri" w:hAnsi="Calibri" w:cs="Calibri"/>
          </w:rPr>
          <w:t xml:space="preserve">UUSU reserves the right to escalate any complaint or </w:t>
        </w:r>
        <w:r w:rsidR="003A57FA">
          <w:rPr>
            <w:rFonts w:ascii="Calibri" w:hAnsi="Calibri" w:cs="Calibri"/>
          </w:rPr>
          <w:t>misconduct directly to the u</w:t>
        </w:r>
      </w:ins>
      <w:ins w:author="Francos, Mark" w:date="2025-09-08T16:23:00Z" w16du:dateUtc="2025-09-08T15:23:00Z" w:id="44">
        <w:r w:rsidR="003A57FA">
          <w:rPr>
            <w:rFonts w:ascii="Calibri" w:hAnsi="Calibri" w:cs="Calibri"/>
          </w:rPr>
          <w:t xml:space="preserve">niversity or </w:t>
        </w:r>
        <w:r w:rsidR="00713A39">
          <w:rPr>
            <w:rFonts w:ascii="Calibri" w:hAnsi="Calibri" w:cs="Calibri"/>
          </w:rPr>
          <w:t>relevant authorities</w:t>
        </w:r>
        <w:r w:rsidR="001D2155">
          <w:rPr>
            <w:rFonts w:ascii="Calibri" w:hAnsi="Calibri" w:cs="Calibri"/>
          </w:rPr>
          <w:t>.</w:t>
        </w:r>
      </w:ins>
    </w:p>
    <w:p w:rsidR="00320651" w:rsidP="00320651" w:rsidRDefault="00320651" w14:paraId="765E1C2F" w14:textId="77777777">
      <w:pPr>
        <w:pStyle w:val="NoSpacing"/>
        <w:ind w:left="360"/>
        <w:jc w:val="both"/>
        <w:rPr>
          <w:ins w:author="Francos, Mark" w:date="2025-09-08T16:38:00Z" w16du:dateUtc="2025-09-08T15:38:00Z" w:id="45"/>
          <w:rFonts w:ascii="Calibri" w:hAnsi="Calibri" w:cs="Calibri"/>
        </w:rPr>
      </w:pPr>
    </w:p>
    <w:p w:rsidR="00320651" w:rsidRDefault="00320651" w14:paraId="361A517F" w14:textId="77777777">
      <w:pPr>
        <w:pStyle w:val="NoSpacing"/>
        <w:ind w:left="360"/>
        <w:jc w:val="both"/>
        <w:rPr>
          <w:rFonts w:ascii="Calibri" w:hAnsi="Calibri" w:cs="Calibri"/>
        </w:rPr>
        <w:pPrChange w:author="Francos, Mark" w:date="2025-09-08T16:38:00Z" w16du:dateUtc="2025-09-08T15:38:00Z" w:id="46">
          <w:pPr>
            <w:pStyle w:val="NoSpacing"/>
            <w:numPr>
              <w:numId w:val="1"/>
            </w:numPr>
            <w:ind w:left="360" w:hanging="360"/>
            <w:jc w:val="both"/>
          </w:pPr>
        </w:pPrChange>
      </w:pPr>
    </w:p>
    <w:p w:rsidRPr="00A325BE" w:rsidR="00FF579D" w:rsidP="00FF579D" w:rsidRDefault="00FF579D" w14:paraId="3CBC480D" w14:textId="4B0FCEF8">
      <w:pPr>
        <w:pStyle w:val="NoSpacing"/>
        <w:jc w:val="center"/>
        <w:rPr>
          <w:rFonts w:ascii="Calibri" w:hAnsi="Calibri" w:cs="Calibri"/>
          <w:sz w:val="24"/>
          <w:szCs w:val="24"/>
        </w:rPr>
      </w:pPr>
      <w:r w:rsidRPr="00A325BE">
        <w:rPr>
          <w:rFonts w:ascii="Calibri" w:hAnsi="Calibri" w:cs="Calibri"/>
          <w:b/>
          <w:bCs/>
          <w:sz w:val="24"/>
          <w:szCs w:val="24"/>
          <w:u w:val="single"/>
        </w:rPr>
        <w:t>Appendix Four – Disciplinary Procedure and Misconduct Regulations</w:t>
      </w:r>
    </w:p>
    <w:p w:rsidR="00FF579D" w:rsidP="00FF579D" w:rsidRDefault="00FF579D" w14:paraId="1850389D" w14:textId="3BCA704F">
      <w:pPr>
        <w:pStyle w:val="NoSpacing"/>
        <w:jc w:val="both"/>
        <w:rPr>
          <w:rFonts w:ascii="Calibri" w:hAnsi="Calibri" w:cs="Calibri"/>
        </w:rPr>
      </w:pPr>
    </w:p>
    <w:p w:rsidR="002633EF" w:rsidP="002633EF" w:rsidRDefault="00A325BE" w14:paraId="157369CF" w14:textId="70F376BF">
      <w:pPr>
        <w:pStyle w:val="NoSpacing"/>
        <w:numPr>
          <w:ilvl w:val="0"/>
          <w:numId w:val="2"/>
        </w:numPr>
        <w:jc w:val="both"/>
        <w:rPr>
          <w:rFonts w:ascii="Calibri" w:hAnsi="Calibri" w:cs="Calibri"/>
          <w:b/>
          <w:bCs/>
        </w:rPr>
      </w:pPr>
      <w:r>
        <w:rPr>
          <w:rFonts w:ascii="Calibri" w:hAnsi="Calibri" w:cs="Calibri"/>
          <w:b/>
          <w:bCs/>
        </w:rPr>
        <w:t>General Clauses &amp; Considerations</w:t>
      </w:r>
    </w:p>
    <w:p w:rsidRPr="002633EF" w:rsidR="002633EF" w:rsidP="002633EF" w:rsidRDefault="002633EF" w14:paraId="17C362D3" w14:textId="77777777">
      <w:pPr>
        <w:pStyle w:val="NoSpacing"/>
        <w:ind w:left="360"/>
        <w:jc w:val="both"/>
        <w:rPr>
          <w:rFonts w:ascii="Calibri" w:hAnsi="Calibri" w:cs="Calibri"/>
          <w:b/>
          <w:bCs/>
        </w:rPr>
      </w:pPr>
    </w:p>
    <w:p w:rsidR="002633EF" w:rsidP="002633EF" w:rsidRDefault="002633EF" w14:paraId="6A1C6197" w14:textId="77777777">
      <w:pPr>
        <w:pStyle w:val="NoSpacing"/>
        <w:numPr>
          <w:ilvl w:val="1"/>
          <w:numId w:val="2"/>
        </w:numPr>
        <w:jc w:val="both"/>
        <w:rPr>
          <w:rFonts w:ascii="Calibri" w:hAnsi="Calibri" w:cs="Calibri"/>
        </w:rPr>
      </w:pPr>
      <w:r w:rsidRPr="002633EF">
        <w:rPr>
          <w:rFonts w:ascii="Calibri" w:hAnsi="Calibri" w:cs="Calibri"/>
        </w:rPr>
        <w:t>This is an appendix of our</w:t>
      </w:r>
      <w:r>
        <w:rPr>
          <w:rFonts w:ascii="Calibri" w:hAnsi="Calibri" w:cs="Calibri"/>
        </w:rPr>
        <w:t xml:space="preserve"> Byelaw Seven covering the</w:t>
      </w:r>
      <w:r w:rsidRPr="002633EF">
        <w:rPr>
          <w:rFonts w:ascii="Calibri" w:hAnsi="Calibri" w:cs="Calibri"/>
        </w:rPr>
        <w:t xml:space="preserve"> </w:t>
      </w:r>
      <w:r>
        <w:rPr>
          <w:rFonts w:ascii="Calibri" w:hAnsi="Calibri" w:cs="Calibri"/>
        </w:rPr>
        <w:t>Member Code of Conduct</w:t>
      </w:r>
      <w:r w:rsidRPr="002633EF">
        <w:rPr>
          <w:rFonts w:ascii="Calibri" w:hAnsi="Calibri" w:cs="Calibri"/>
        </w:rPr>
        <w:t xml:space="preserve">. </w:t>
      </w:r>
      <w:r>
        <w:rPr>
          <w:rFonts w:ascii="Calibri" w:hAnsi="Calibri" w:cs="Calibri"/>
        </w:rPr>
        <w:t xml:space="preserve"> </w:t>
      </w:r>
      <w:r w:rsidRPr="002633EF">
        <w:rPr>
          <w:rFonts w:ascii="Calibri" w:hAnsi="Calibri" w:cs="Calibri"/>
        </w:rPr>
        <w:t xml:space="preserve">All members and visitors to </w:t>
      </w:r>
      <w:r>
        <w:rPr>
          <w:rFonts w:ascii="Calibri" w:hAnsi="Calibri" w:cs="Calibri"/>
        </w:rPr>
        <w:t>UU</w:t>
      </w:r>
      <w:r w:rsidRPr="002633EF">
        <w:rPr>
          <w:rFonts w:ascii="Calibri" w:hAnsi="Calibri" w:cs="Calibri"/>
        </w:rPr>
        <w:t xml:space="preserve">SU are subject to the rules and regulations of the organisation.  The aim is to promote fairness and order in the treatment of individuals, in line with the policies of the </w:t>
      </w:r>
      <w:r>
        <w:rPr>
          <w:rFonts w:ascii="Calibri" w:hAnsi="Calibri" w:cs="Calibri"/>
        </w:rPr>
        <w:t>UU</w:t>
      </w:r>
      <w:r w:rsidRPr="002633EF">
        <w:rPr>
          <w:rFonts w:ascii="Calibri" w:hAnsi="Calibri" w:cs="Calibri"/>
        </w:rPr>
        <w:t xml:space="preserve">SU, which include the Articles of Association, Code of Conduct, </w:t>
      </w:r>
      <w:r>
        <w:rPr>
          <w:rFonts w:ascii="Calibri" w:hAnsi="Calibri" w:cs="Calibri"/>
        </w:rPr>
        <w:t>and other relevant Byelaws as applicable.</w:t>
      </w:r>
    </w:p>
    <w:p w:rsidR="002633EF" w:rsidP="002633EF" w:rsidRDefault="002633EF" w14:paraId="6421F33D" w14:textId="77777777">
      <w:pPr>
        <w:pStyle w:val="NoSpacing"/>
        <w:ind w:left="792"/>
        <w:jc w:val="both"/>
        <w:rPr>
          <w:rFonts w:ascii="Calibri" w:hAnsi="Calibri" w:cs="Calibri"/>
        </w:rPr>
      </w:pPr>
    </w:p>
    <w:p w:rsidR="002633EF" w:rsidP="002633EF" w:rsidRDefault="002633EF" w14:paraId="1A4487C6" w14:textId="643CD023">
      <w:pPr>
        <w:pStyle w:val="NoSpacing"/>
        <w:numPr>
          <w:ilvl w:val="1"/>
          <w:numId w:val="2"/>
        </w:numPr>
        <w:jc w:val="both"/>
        <w:rPr>
          <w:rFonts w:ascii="Calibri" w:hAnsi="Calibri" w:cs="Calibri"/>
        </w:rPr>
      </w:pPr>
      <w:r w:rsidRPr="002633EF">
        <w:rPr>
          <w:rFonts w:ascii="Calibri" w:hAnsi="Calibri" w:cs="Calibri"/>
        </w:rPr>
        <w:t>Any member of the Union or an employee of the Union (including contractors) can raise a complaint under this process by filling out our complaint form as per Appendix 5.  In raising a complaint, they should identify the person or persons who they wish to make a complaint about and (if possible) the behaviour that they feel has been breached.</w:t>
      </w:r>
    </w:p>
    <w:p w:rsidRPr="002633EF" w:rsidR="002633EF" w:rsidP="002633EF" w:rsidRDefault="002633EF" w14:paraId="6C3D629B" w14:textId="77777777">
      <w:pPr>
        <w:pStyle w:val="NoSpacing"/>
        <w:jc w:val="both"/>
        <w:rPr>
          <w:rFonts w:ascii="Calibri" w:hAnsi="Calibri" w:cs="Calibri"/>
        </w:rPr>
      </w:pPr>
    </w:p>
    <w:p w:rsidR="002633EF" w:rsidP="002633EF" w:rsidRDefault="002633EF" w14:paraId="1BD20D13" w14:textId="64D6F92F">
      <w:pPr>
        <w:pStyle w:val="NoSpacing"/>
        <w:numPr>
          <w:ilvl w:val="1"/>
          <w:numId w:val="2"/>
        </w:numPr>
        <w:jc w:val="both"/>
        <w:rPr>
          <w:rFonts w:ascii="Calibri" w:hAnsi="Calibri" w:cs="Calibri"/>
        </w:rPr>
      </w:pPr>
      <w:r w:rsidRPr="002633EF">
        <w:rPr>
          <w:rFonts w:ascii="Calibri" w:hAnsi="Calibri" w:cs="Calibri"/>
        </w:rPr>
        <w:t>Complaints cannot be made anonymously, however the name of person raising the complaint will not normally be raised to the person who it has been alleged has breached this Code.</w:t>
      </w:r>
    </w:p>
    <w:p w:rsidRPr="00BF7744" w:rsidR="002633EF" w:rsidP="002633EF" w:rsidRDefault="002633EF" w14:paraId="11333CEA" w14:textId="77777777">
      <w:pPr>
        <w:pStyle w:val="NoSpacing"/>
        <w:jc w:val="both"/>
        <w:rPr>
          <w:rFonts w:ascii="Calibri" w:hAnsi="Calibri" w:cs="Calibri"/>
        </w:rPr>
      </w:pPr>
    </w:p>
    <w:p w:rsidRPr="00BF7744" w:rsidR="00BF7744" w:rsidP="00BF7744" w:rsidRDefault="00BF7744" w14:paraId="74B6EE5B" w14:textId="0603182E">
      <w:pPr>
        <w:pStyle w:val="ListParagraph"/>
        <w:widowControl w:val="0"/>
        <w:numPr>
          <w:ilvl w:val="1"/>
          <w:numId w:val="2"/>
        </w:numPr>
        <w:tabs>
          <w:tab w:val="left" w:pos="480"/>
        </w:tabs>
        <w:autoSpaceDE w:val="0"/>
        <w:autoSpaceDN w:val="0"/>
        <w:spacing w:before="30" w:after="0" w:line="247" w:lineRule="auto"/>
        <w:ind w:right="126"/>
        <w:contextualSpacing w:val="0"/>
        <w:jc w:val="both"/>
        <w:rPr>
          <w:rFonts w:ascii="Calibri" w:hAnsi="Calibri" w:cs="Calibri"/>
        </w:rPr>
      </w:pPr>
      <w:r w:rsidRPr="00BF7744">
        <w:rPr>
          <w:rFonts w:ascii="Calibri" w:hAnsi="Calibri" w:cs="Calibri"/>
          <w:spacing w:val="-2"/>
        </w:rPr>
        <w:t xml:space="preserve">For a complaint to be considered it must be lodged </w:t>
      </w:r>
      <w:r w:rsidR="00AF2F5E">
        <w:rPr>
          <w:rFonts w:ascii="Calibri" w:hAnsi="Calibri" w:cs="Calibri"/>
          <w:spacing w:val="-2"/>
        </w:rPr>
        <w:t xml:space="preserve">with the senior HR staff member in UUSU </w:t>
      </w:r>
      <w:r w:rsidRPr="00BF7744">
        <w:rPr>
          <w:rFonts w:ascii="Calibri" w:hAnsi="Calibri" w:cs="Calibri"/>
          <w:spacing w:val="-2"/>
        </w:rPr>
        <w:t xml:space="preserve">within </w:t>
      </w:r>
      <w:r w:rsidRPr="00177CCF" w:rsidR="00177CCF">
        <w:rPr>
          <w:rFonts w:ascii="Calibri" w:hAnsi="Calibri" w:cs="Calibri"/>
          <w:spacing w:val="-2"/>
          <w:highlight w:val="yellow"/>
        </w:rPr>
        <w:t>6</w:t>
      </w:r>
      <w:r w:rsidRPr="00177CCF">
        <w:rPr>
          <w:rFonts w:ascii="Calibri" w:hAnsi="Calibri" w:cs="Calibri"/>
          <w:spacing w:val="-2"/>
          <w:highlight w:val="yellow"/>
        </w:rPr>
        <w:t>0 calendar days</w:t>
      </w:r>
      <w:r w:rsidRPr="00BF7744">
        <w:rPr>
          <w:rFonts w:ascii="Calibri" w:hAnsi="Calibri" w:cs="Calibri"/>
          <w:spacing w:val="-2"/>
        </w:rPr>
        <w:t xml:space="preserve"> of the date of the incident about which you are complaining.</w:t>
      </w:r>
      <w:ins w:author="Francos, Mark" w:date="2025-09-08T16:43:00Z" w16du:dateUtc="2025-09-08T15:43:00Z" w:id="47">
        <w:r w:rsidR="00D02625">
          <w:rPr>
            <w:rFonts w:ascii="Calibri" w:hAnsi="Calibri" w:cs="Calibri"/>
            <w:spacing w:val="-2"/>
          </w:rPr>
          <w:t xml:space="preserve"> </w:t>
        </w:r>
      </w:ins>
      <w:ins w:author="Francos, Mark" w:date="2025-09-08T16:44:00Z" w16du:dateUtc="2025-09-08T15:44:00Z" w:id="48">
        <w:r w:rsidR="00E016C9">
          <w:rPr>
            <w:rFonts w:ascii="Calibri" w:hAnsi="Calibri" w:cs="Calibri"/>
            <w:spacing w:val="-2"/>
          </w:rPr>
          <w:t xml:space="preserve">When </w:t>
        </w:r>
      </w:ins>
      <w:ins w:author="Francos, Mark" w:date="2025-09-08T16:51:00Z" w16du:dateUtc="2025-09-08T15:51:00Z" w:id="49">
        <w:r w:rsidR="00AD1286">
          <w:rPr>
            <w:rFonts w:ascii="Calibri" w:hAnsi="Calibri" w:cs="Calibri"/>
            <w:spacing w:val="-2"/>
          </w:rPr>
          <w:t>there</w:t>
        </w:r>
      </w:ins>
      <w:ins w:author="Francos, Mark" w:date="2025-09-08T16:44:00Z" w16du:dateUtc="2025-09-08T15:44:00Z" w:id="50">
        <w:r w:rsidR="00E016C9">
          <w:rPr>
            <w:rFonts w:ascii="Calibri" w:hAnsi="Calibri" w:cs="Calibri"/>
            <w:spacing w:val="-2"/>
          </w:rPr>
          <w:t xml:space="preserve"> </w:t>
        </w:r>
      </w:ins>
      <w:ins w:author="Francos, Mark" w:date="2025-09-08T16:52:00Z" w16du:dateUtc="2025-09-08T15:52:00Z" w:id="51">
        <w:r w:rsidR="007B281B">
          <w:rPr>
            <w:rFonts w:ascii="Calibri" w:hAnsi="Calibri" w:cs="Calibri"/>
            <w:spacing w:val="-2"/>
          </w:rPr>
          <w:t>have</w:t>
        </w:r>
      </w:ins>
      <w:ins w:author="Francos, Mark" w:date="2025-09-08T16:44:00Z" w16du:dateUtc="2025-09-08T15:44:00Z" w:id="52">
        <w:r w:rsidR="00E016C9">
          <w:rPr>
            <w:rFonts w:ascii="Calibri" w:hAnsi="Calibri" w:cs="Calibri"/>
            <w:spacing w:val="-2"/>
          </w:rPr>
          <w:t xml:space="preserve"> been</w:t>
        </w:r>
      </w:ins>
      <w:ins w:author="Francos, Mark" w:date="2025-09-08T16:43:00Z" w16du:dateUtc="2025-09-08T15:43:00Z" w:id="53">
        <w:r w:rsidR="00D02625">
          <w:rPr>
            <w:rFonts w:ascii="Calibri" w:hAnsi="Calibri" w:cs="Calibri"/>
            <w:spacing w:val="-2"/>
          </w:rPr>
          <w:t xml:space="preserve"> </w:t>
        </w:r>
      </w:ins>
      <w:ins w:author="Francos, Mark" w:date="2025-09-08T16:44:00Z" w16du:dateUtc="2025-09-08T15:44:00Z" w:id="54">
        <w:r w:rsidR="000E1033">
          <w:rPr>
            <w:rFonts w:ascii="Calibri" w:hAnsi="Calibri" w:cs="Calibri"/>
            <w:spacing w:val="-2"/>
          </w:rPr>
          <w:t>alleg</w:t>
        </w:r>
        <w:r w:rsidR="00C4731E">
          <w:rPr>
            <w:rFonts w:ascii="Calibri" w:hAnsi="Calibri" w:cs="Calibri"/>
            <w:spacing w:val="-2"/>
          </w:rPr>
          <w:t>ations of</w:t>
        </w:r>
        <w:r w:rsidR="000E1033">
          <w:rPr>
            <w:rFonts w:ascii="Calibri" w:hAnsi="Calibri" w:cs="Calibri"/>
            <w:spacing w:val="-2"/>
          </w:rPr>
          <w:t xml:space="preserve"> criminal</w:t>
        </w:r>
      </w:ins>
      <w:ins w:author="Francos, Mark" w:date="2025-09-08T16:51:00Z" w16du:dateUtc="2025-09-08T15:51:00Z" w:id="55">
        <w:r w:rsidR="007B281B">
          <w:rPr>
            <w:rFonts w:ascii="Calibri" w:hAnsi="Calibri" w:cs="Calibri"/>
            <w:spacing w:val="-2"/>
          </w:rPr>
          <w:t>ity</w:t>
        </w:r>
      </w:ins>
      <w:ins w:author="Francos, Mark" w:date="2025-09-08T16:43:00Z" w16du:dateUtc="2025-09-08T15:43:00Z" w:id="56">
        <w:r w:rsidR="00D02625">
          <w:rPr>
            <w:rFonts w:ascii="Calibri" w:hAnsi="Calibri" w:cs="Calibri"/>
            <w:spacing w:val="-2"/>
          </w:rPr>
          <w:t xml:space="preserve">, UUSU </w:t>
        </w:r>
      </w:ins>
      <w:ins w:author="Francos, Mark" w:date="2025-09-08T16:44:00Z" w16du:dateUtc="2025-09-08T15:44:00Z" w:id="57">
        <w:r w:rsidR="000E1033">
          <w:rPr>
            <w:rFonts w:ascii="Calibri" w:hAnsi="Calibri" w:cs="Calibri"/>
            <w:spacing w:val="-2"/>
          </w:rPr>
          <w:t>rese</w:t>
        </w:r>
        <w:r w:rsidR="00C4731E">
          <w:rPr>
            <w:rFonts w:ascii="Calibri" w:hAnsi="Calibri" w:cs="Calibri"/>
            <w:spacing w:val="-2"/>
          </w:rPr>
          <w:t xml:space="preserve">rves the right to extend this </w:t>
        </w:r>
        <w:r w:rsidR="00935914">
          <w:rPr>
            <w:rFonts w:ascii="Calibri" w:hAnsi="Calibri" w:cs="Calibri"/>
            <w:spacing w:val="-2"/>
          </w:rPr>
          <w:t>time dur</w:t>
        </w:r>
      </w:ins>
      <w:ins w:author="Francos, Mark" w:date="2025-09-08T16:45:00Z" w16du:dateUtc="2025-09-08T15:45:00Z" w:id="58">
        <w:r w:rsidR="00935914">
          <w:rPr>
            <w:rFonts w:ascii="Calibri" w:hAnsi="Calibri" w:cs="Calibri"/>
            <w:spacing w:val="-2"/>
          </w:rPr>
          <w:t>ation.</w:t>
        </w:r>
      </w:ins>
    </w:p>
    <w:p w:rsidRPr="00BF7744" w:rsidR="00BF7744" w:rsidP="00BF7744" w:rsidRDefault="00BF7744" w14:paraId="455D2E0F" w14:textId="77777777">
      <w:pPr>
        <w:widowControl w:val="0"/>
        <w:tabs>
          <w:tab w:val="left" w:pos="480"/>
        </w:tabs>
        <w:autoSpaceDE w:val="0"/>
        <w:autoSpaceDN w:val="0"/>
        <w:spacing w:before="30" w:after="0" w:line="247" w:lineRule="auto"/>
        <w:ind w:right="126"/>
        <w:jc w:val="both"/>
        <w:rPr>
          <w:rFonts w:ascii="Calibri" w:hAnsi="Calibri" w:cs="Calibri"/>
        </w:rPr>
      </w:pPr>
    </w:p>
    <w:p w:rsidRPr="007F2F30" w:rsidR="007F2F30" w:rsidP="007F2F30" w:rsidRDefault="00BF7744" w14:paraId="6F26C43B" w14:textId="2974D90E">
      <w:pPr>
        <w:pStyle w:val="ListParagraph"/>
        <w:widowControl w:val="0"/>
        <w:numPr>
          <w:ilvl w:val="1"/>
          <w:numId w:val="2"/>
        </w:numPr>
        <w:autoSpaceDE w:val="0"/>
        <w:autoSpaceDN w:val="0"/>
        <w:spacing w:after="0" w:line="240" w:lineRule="auto"/>
        <w:contextualSpacing w:val="0"/>
        <w:jc w:val="both"/>
        <w:rPr>
          <w:rFonts w:ascii="Calibri" w:hAnsi="Calibri" w:cs="Calibri"/>
          <w:spacing w:val="-2"/>
        </w:rPr>
      </w:pPr>
      <w:r w:rsidRPr="00BF7744">
        <w:rPr>
          <w:rFonts w:ascii="Calibri" w:hAnsi="Calibri" w:cs="Calibri"/>
        </w:rPr>
        <w:t>Each complaint</w:t>
      </w:r>
      <w:r w:rsidR="00EC66D7">
        <w:rPr>
          <w:rFonts w:ascii="Calibri" w:hAnsi="Calibri" w:cs="Calibri"/>
        </w:rPr>
        <w:t>, once submitted,</w:t>
      </w:r>
      <w:r w:rsidRPr="00BF7744">
        <w:rPr>
          <w:rFonts w:ascii="Calibri" w:hAnsi="Calibri" w:cs="Calibri"/>
        </w:rPr>
        <w:t xml:space="preserve"> will then be screened by UUSU. The screening panel will consist of </w:t>
      </w:r>
      <w:r w:rsidR="007B584E">
        <w:rPr>
          <w:rFonts w:ascii="Calibri" w:hAnsi="Calibri" w:cs="Calibri"/>
        </w:rPr>
        <w:t>a s</w:t>
      </w:r>
      <w:r w:rsidRPr="00BF7744">
        <w:rPr>
          <w:rFonts w:ascii="Calibri" w:hAnsi="Calibri" w:cs="Calibri"/>
        </w:rPr>
        <w:t>enior member of staff</w:t>
      </w:r>
      <w:r>
        <w:rPr>
          <w:rFonts w:ascii="Calibri" w:hAnsi="Calibri" w:cs="Calibri"/>
        </w:rPr>
        <w:t xml:space="preserve"> and</w:t>
      </w:r>
      <w:r w:rsidRPr="00BF7744">
        <w:rPr>
          <w:rFonts w:ascii="Calibri" w:hAnsi="Calibri" w:cs="Calibri"/>
        </w:rPr>
        <w:t xml:space="preserve"> the President. The aim of the screening will be to check that the complaint is appropriate for progression and therefore not vexatious and/or without basis/evidential integrity. </w:t>
      </w:r>
      <w:r w:rsidR="00EC66D7">
        <w:rPr>
          <w:rFonts w:ascii="Calibri" w:hAnsi="Calibri" w:cs="Calibri"/>
        </w:rPr>
        <w:t xml:space="preserve"> </w:t>
      </w:r>
      <w:r w:rsidRPr="00BF7744">
        <w:rPr>
          <w:rFonts w:ascii="Calibri" w:hAnsi="Calibri" w:cs="Calibri"/>
        </w:rPr>
        <w:t>If the decision is that the complaint is not appropriate</w:t>
      </w:r>
      <w:ins w:author="Francos, Mark" w:date="2025-09-08T16:55:00Z" w16du:dateUtc="2025-09-08T15:55:00Z" w:id="59">
        <w:r w:rsidR="00627AA6">
          <w:rPr>
            <w:rFonts w:ascii="Calibri" w:hAnsi="Calibri" w:cs="Calibri"/>
          </w:rPr>
          <w:t xml:space="preserve"> for the subsequent </w:t>
        </w:r>
      </w:ins>
      <w:ins w:author="Francos, Mark" w:date="2025-09-08T16:56:00Z" w16du:dateUtc="2025-09-08T15:56:00Z" w:id="60">
        <w:r w:rsidR="00AF3AA4">
          <w:rPr>
            <w:rFonts w:ascii="Calibri" w:hAnsi="Calibri" w:cs="Calibri"/>
          </w:rPr>
          <w:t>process</w:t>
        </w:r>
      </w:ins>
      <w:r w:rsidRPr="00BF7744">
        <w:rPr>
          <w:rFonts w:ascii="Calibri" w:hAnsi="Calibri" w:cs="Calibri"/>
        </w:rPr>
        <w:t xml:space="preserve"> then it will not be </w:t>
      </w:r>
      <w:del w:author="Francos, Mark" w:date="2025-09-08T16:51:00Z" w16du:dateUtc="2025-09-08T15:51:00Z" w:id="61">
        <w:r w:rsidRPr="00BF7744" w:rsidDel="00B22E6B">
          <w:rPr>
            <w:rFonts w:ascii="Calibri" w:hAnsi="Calibri" w:cs="Calibri"/>
          </w:rPr>
          <w:delText>progressed</w:delText>
        </w:r>
      </w:del>
      <w:ins w:author="Francos, Mark" w:date="2025-09-08T16:51:00Z" w16du:dateUtc="2025-09-08T15:51:00Z" w:id="62">
        <w:r w:rsidRPr="00BF7744" w:rsidR="00B22E6B">
          <w:rPr>
            <w:rFonts w:ascii="Calibri" w:hAnsi="Calibri" w:cs="Calibri"/>
          </w:rPr>
          <w:t>progressed</w:t>
        </w:r>
        <w:r w:rsidR="00B22E6B">
          <w:rPr>
            <w:rFonts w:ascii="Calibri" w:hAnsi="Calibri" w:cs="Calibri"/>
          </w:rPr>
          <w:t>, the outcome communicated to the complainant</w:t>
        </w:r>
      </w:ins>
      <w:r w:rsidRPr="00BF7744">
        <w:rPr>
          <w:rFonts w:ascii="Calibri" w:hAnsi="Calibri" w:cs="Calibri"/>
        </w:rPr>
        <w:t xml:space="preserve"> and the matter will be closed.</w:t>
      </w:r>
      <w:ins w:author="Francos, Mark" w:date="2025-09-08T16:54:00Z" w16du:dateUtc="2025-09-08T15:54:00Z" w:id="63">
        <w:r w:rsidR="00964A0F">
          <w:rPr>
            <w:rFonts w:ascii="Calibri" w:hAnsi="Calibri" w:cs="Calibri"/>
          </w:rPr>
          <w:t xml:space="preserve"> </w:t>
        </w:r>
      </w:ins>
    </w:p>
    <w:p w:rsidRPr="007F2F30" w:rsidR="007F2F30" w:rsidP="007F2F30" w:rsidRDefault="007F2F30" w14:paraId="4B3DB573" w14:textId="77777777">
      <w:pPr>
        <w:widowControl w:val="0"/>
        <w:autoSpaceDE w:val="0"/>
        <w:autoSpaceDN w:val="0"/>
        <w:spacing w:after="0" w:line="240" w:lineRule="auto"/>
        <w:jc w:val="both"/>
        <w:rPr>
          <w:rFonts w:ascii="Calibri" w:hAnsi="Calibri" w:cs="Calibri"/>
          <w:spacing w:val="-2"/>
        </w:rPr>
      </w:pPr>
    </w:p>
    <w:p w:rsidR="007F2F30" w:rsidP="154EFC7F" w:rsidRDefault="002E2E81" w14:paraId="08F30C2D" w14:textId="77B8CB43">
      <w:pPr>
        <w:pStyle w:val="ListParagraph"/>
        <w:widowControl w:val="0"/>
        <w:numPr>
          <w:ilvl w:val="1"/>
          <w:numId w:val="2"/>
        </w:numPr>
        <w:autoSpaceDE w:val="0"/>
        <w:autoSpaceDN w:val="0"/>
        <w:spacing w:after="0" w:line="240" w:lineRule="auto"/>
        <w:jc w:val="both"/>
        <w:rPr>
          <w:rFonts w:ascii="Calibri" w:hAnsi="Calibri" w:cs="Calibri"/>
          <w:spacing w:val="-2"/>
        </w:rPr>
      </w:pPr>
      <w:ins w:author="Francos, Mark" w:date="2025-09-08T16:57:00Z" w:id="967058855">
        <w:r w:rsidRPr="154EFC7F" w:rsidR="60C8F18A">
          <w:rPr>
            <w:rFonts w:ascii="Calibri" w:hAnsi="Calibri" w:cs="Calibri"/>
          </w:rPr>
          <w:t xml:space="preserve">Where complaints </w:t>
        </w:r>
        <w:r w:rsidRPr="154EFC7F" w:rsidR="60C8F18A">
          <w:rPr>
            <w:rFonts w:ascii="Calibri" w:hAnsi="Calibri" w:cs="Calibri"/>
          </w:rPr>
          <w:t>proceed</w:t>
        </w:r>
        <w:r w:rsidRPr="154EFC7F" w:rsidR="60C8F18A">
          <w:rPr>
            <w:rFonts w:ascii="Calibri" w:hAnsi="Calibri" w:cs="Calibri"/>
          </w:rPr>
          <w:t xml:space="preserve">, </w:t>
        </w:r>
      </w:ins>
      <w:ins w:author="Longstaff, David" w:date="2025-10-06T10:30:35.93Z" w16du:dateUtc="2025-09-08T15:57:00Z" w:id="1872611055">
        <w:r w:rsidRPr="154EFC7F" w:rsidR="6A4E4C3C">
          <w:rPr>
            <w:rFonts w:ascii="Calibri" w:hAnsi="Calibri" w:cs="Calibri"/>
          </w:rPr>
          <w:t>a</w:t>
        </w:r>
      </w:ins>
      <w:del w:author="Longstaff, David" w:date="2025-10-06T10:30:35.748Z" w:id="710296155">
        <w:r w:rsidRPr="154EFC7F" w:rsidDel="04C1EF3C">
          <w:rPr>
            <w:rFonts w:ascii="Calibri" w:hAnsi="Calibri" w:cs="Calibri"/>
          </w:rPr>
          <w:delText>A</w:delText>
        </w:r>
      </w:del>
      <w:r w:rsidRPr="00AC6D87" w:rsidR="04C1EF3C">
        <w:rPr>
          <w:rFonts w:ascii="Calibri" w:hAnsi="Calibri" w:cs="Calibri"/>
          <w:spacing w:val="-2"/>
        </w:rPr>
        <w:t>ll</w:t>
      </w:r>
      <w:r w:rsidRPr="00AC6D87" w:rsidR="04C1EF3C">
        <w:rPr>
          <w:rFonts w:ascii="Calibri" w:hAnsi="Calibri" w:cs="Calibri"/>
          <w:spacing w:val="-2"/>
        </w:rPr>
        <w:t xml:space="preserve"> parties will be offered welfare support throughout the disciplinary procedure</w:t>
      </w:r>
      <w:r w:rsidR="04C1EF3C">
        <w:rPr>
          <w:rFonts w:ascii="Calibri" w:hAnsi="Calibri" w:cs="Calibri"/>
          <w:spacing w:val="-2"/>
        </w:rPr>
        <w:t xml:space="preserve"> from a designated member of the HR team</w:t>
      </w:r>
      <w:r w:rsidRPr="00AC6D87" w:rsidR="04C1EF3C">
        <w:rPr>
          <w:rFonts w:ascii="Calibri" w:hAnsi="Calibri" w:cs="Calibri"/>
          <w:spacing w:val="-2"/>
        </w:rPr>
        <w:t xml:space="preserve">. </w:t>
      </w:r>
      <w:r w:rsidR="04C1EF3C">
        <w:rPr>
          <w:rFonts w:ascii="Calibri" w:hAnsi="Calibri" w:cs="Calibri"/>
          <w:spacing w:val="-2"/>
        </w:rPr>
        <w:t xml:space="preserve"> </w:t>
      </w:r>
      <w:r w:rsidRPr="00AC6D87" w:rsidR="04C1EF3C">
        <w:rPr>
          <w:rFonts w:ascii="Calibri" w:hAnsi="Calibri" w:cs="Calibri"/>
          <w:spacing w:val="-2"/>
        </w:rPr>
        <w:t xml:space="preserve">Should consent be granted we will contact members directly to offer this support</w:t>
      </w:r>
      <w:r w:rsidRPr="00AC6D87" w:rsidR="04C1EF3C">
        <w:rPr>
          <w:rFonts w:ascii="Calibri" w:hAnsi="Calibri" w:cs="Calibri"/>
          <w:spacing w:val="-2"/>
        </w:rPr>
        <w:t xml:space="preserve">.  </w:t>
      </w:r>
      <w:r w:rsidRPr="00AC6D87" w:rsidR="04C1EF3C">
        <w:rPr>
          <w:rFonts w:ascii="Calibri" w:hAnsi="Calibri" w:cs="Calibri"/>
          <w:spacing w:val="-2"/>
        </w:rPr>
        <w:t xml:space="preserve"> </w:t>
      </w:r>
    </w:p>
    <w:p w:rsidRPr="007B584E" w:rsidR="007B584E" w:rsidP="007B584E" w:rsidRDefault="007B584E" w14:paraId="3221477A" w14:textId="77777777">
      <w:pPr>
        <w:pStyle w:val="ListParagraph"/>
        <w:rPr>
          <w:rFonts w:ascii="Calibri" w:hAnsi="Calibri" w:cs="Calibri"/>
          <w:spacing w:val="-2"/>
        </w:rPr>
      </w:pPr>
    </w:p>
    <w:p w:rsidR="007B584E" w:rsidP="1B0CD4DE" w:rsidRDefault="7F6267E7" w14:paraId="6670AAE9" w14:textId="5AAAA9F5">
      <w:pPr>
        <w:pStyle w:val="ListParagraph"/>
        <w:widowControl w:val="0"/>
        <w:numPr>
          <w:ilvl w:val="1"/>
          <w:numId w:val="2"/>
        </w:numPr>
        <w:autoSpaceDE w:val="0"/>
        <w:autoSpaceDN w:val="0"/>
        <w:spacing w:after="0" w:line="240" w:lineRule="auto"/>
        <w:jc w:val="both"/>
        <w:rPr>
          <w:rFonts w:ascii="Calibri" w:hAnsi="Calibri" w:cs="Calibri"/>
          <w:spacing w:val="-2"/>
        </w:rPr>
      </w:pPr>
      <w:r w:rsidRPr="007B584E">
        <w:rPr>
          <w:rFonts w:ascii="Calibri" w:hAnsi="Calibri" w:cs="Calibri"/>
          <w:spacing w:val="-2"/>
        </w:rPr>
        <w:t xml:space="preserve">Any occurrences of potential gross misconduct reported by staff will be treated as a formal complaint and will follow these regulations.    </w:t>
      </w:r>
    </w:p>
    <w:p w:rsidRPr="007B584E" w:rsidR="007B584E" w:rsidP="007B584E" w:rsidRDefault="007B584E" w14:paraId="0B598D4E" w14:textId="77777777">
      <w:pPr>
        <w:pStyle w:val="ListParagraph"/>
        <w:rPr>
          <w:rFonts w:ascii="Calibri" w:hAnsi="Calibri" w:cs="Calibri"/>
          <w:spacing w:val="-2"/>
        </w:rPr>
      </w:pPr>
    </w:p>
    <w:p w:rsidR="00216F4F" w:rsidP="154EFC7F" w:rsidRDefault="007B584E" w14:paraId="1A3A0044" w14:textId="0B2D591F">
      <w:pPr>
        <w:pStyle w:val="ListParagraph"/>
        <w:widowControl w:val="0"/>
        <w:numPr>
          <w:ilvl w:val="1"/>
          <w:numId w:val="2"/>
        </w:numPr>
        <w:autoSpaceDE w:val="0"/>
        <w:autoSpaceDN w:val="0"/>
        <w:spacing w:after="0" w:line="240" w:lineRule="auto"/>
        <w:jc w:val="both"/>
        <w:rPr>
          <w:rFonts w:ascii="Calibri" w:hAnsi="Calibri" w:cs="Calibri"/>
          <w:spacing w:val="-2"/>
        </w:rPr>
      </w:pPr>
      <w:r w:rsidRPr="007B584E" w:rsidR="11225404">
        <w:rPr>
          <w:rFonts w:ascii="Calibri" w:hAnsi="Calibri" w:cs="Calibri"/>
          <w:spacing w:val="-2"/>
        </w:rPr>
        <w:t>Where they are being investigated for gross misconduct Students, Student Groups</w:t>
      </w:r>
      <w:r w:rsidR="11225404">
        <w:rPr>
          <w:rFonts w:ascii="Calibri" w:hAnsi="Calibri" w:cs="Calibri"/>
          <w:spacing w:val="-2"/>
        </w:rPr>
        <w:t xml:space="preserve"> </w:t>
      </w:r>
      <w:r w:rsidRPr="00562F80" w:rsidR="11225404">
        <w:rPr>
          <w:rFonts w:ascii="Calibri" w:hAnsi="Calibri" w:cs="Calibri"/>
          <w:spacing w:val="-2"/>
          <w:highlight w:val="yellow"/>
        </w:rPr>
        <w:t xml:space="preserve">or </w:t>
      </w:r>
      <w:ins w:author="Francos, Mark" w:date="2025-09-08T17:01:00Z" w16du:dateUtc="2025-09-08T16:01:00Z" w:id="1516415636">
        <w:r w:rsidRPr="154EFC7F" w:rsidR="288CA6D4">
          <w:rPr>
            <w:rFonts w:ascii="Calibri" w:hAnsi="Calibri" w:cs="Calibri"/>
            <w:highlight w:val="yellow"/>
          </w:rPr>
          <w:t xml:space="preserve">Student </w:t>
        </w:r>
      </w:ins>
      <w:r w:rsidRPr="00562F80" w:rsidR="11225404">
        <w:rPr>
          <w:rFonts w:ascii="Calibri" w:hAnsi="Calibri" w:cs="Calibri"/>
          <w:spacing w:val="-2"/>
          <w:highlight w:val="yellow"/>
        </w:rPr>
        <w:t>Officers</w:t>
      </w:r>
      <w:r w:rsidRPr="007B584E" w:rsidR="11225404">
        <w:rPr>
          <w:rFonts w:ascii="Calibri" w:hAnsi="Calibri" w:cs="Calibri"/>
          <w:spacing w:val="-2"/>
        </w:rPr>
        <w:t xml:space="preserve"> may be suspended throughout the disciplinary process. Suspension is not disciplinary action. This decision </w:t>
      </w:r>
      <w:del w:author="Francos, Mark" w:date="2025-09-08T16:59:00Z" w16du:dateUtc="2025-09-08T15:59:00Z" w:id="1879719944">
        <w:r w:rsidRPr="154EFC7F" w:rsidDel="11225404">
          <w:rPr>
            <w:rFonts w:ascii="Calibri" w:hAnsi="Calibri" w:cs="Calibri"/>
          </w:rPr>
          <w:delText>will be made</w:delText>
        </w:r>
      </w:del>
      <w:ins w:author="Francos, Mark" w:date="2025-09-08T16:59:00Z" w16du:dateUtc="2025-09-08T15:59:00Z" w:id="1285892510">
        <w:r w:rsidRPr="154EFC7F" w:rsidR="06806E7B">
          <w:rPr>
            <w:rFonts w:ascii="Calibri" w:hAnsi="Calibri" w:cs="Calibri"/>
          </w:rPr>
          <w:t>must be made unanimously</w:t>
        </w:r>
      </w:ins>
      <w:r w:rsidRPr="007B584E" w:rsidR="11225404">
        <w:rPr>
          <w:rFonts w:ascii="Calibri" w:hAnsi="Calibri" w:cs="Calibri"/>
          <w:spacing w:val="-2"/>
        </w:rPr>
        <w:t xml:space="preserve"> </w:t>
      </w:r>
      <w:del w:author="Francos, Mark" w:date="2025-09-08T16:59:00Z" w16du:dateUtc="2025-09-08T15:59:00Z" w:id="633455909">
        <w:r w:rsidRPr="154EFC7F" w:rsidDel="27346055">
          <w:rPr>
            <w:rFonts w:ascii="Calibri" w:hAnsi="Calibri" w:cs="Calibri"/>
          </w:rPr>
          <w:delText xml:space="preserve">jointly </w:delText>
        </w:r>
      </w:del>
      <w:r w:rsidRPr="007B584E" w:rsidR="11225404">
        <w:rPr>
          <w:rFonts w:ascii="Calibri" w:hAnsi="Calibri" w:cs="Calibri"/>
          <w:spacing w:val="-2"/>
        </w:rPr>
        <w:t xml:space="preserve">by a member of the </w:t>
      </w:r>
      <w:del w:author="Longstaff, David" w:date="2025-10-06T10:35:34.067Z" w:id="350258751">
        <w:r w:rsidRPr="154EFC7F" w:rsidDel="11225404">
          <w:rPr>
            <w:rFonts w:ascii="Calibri" w:hAnsi="Calibri" w:cs="Calibri"/>
          </w:rPr>
          <w:delText>Sabbatical</w:delText>
        </w:r>
      </w:del>
      <w:ins w:author="Longstaff, David" w:date="2025-10-06T10:35:34.901Z" w:id="364505860">
        <w:r w:rsidRPr="007B584E" w:rsidR="069317DC">
          <w:rPr>
            <w:rFonts w:ascii="Calibri" w:hAnsi="Calibri" w:cs="Calibri"/>
            <w:spacing w:val="-2"/>
          </w:rPr>
          <w:t>Student</w:t>
        </w:r>
      </w:ins>
      <w:r w:rsidRPr="007B584E" w:rsidR="11225404">
        <w:rPr>
          <w:rFonts w:ascii="Calibri" w:hAnsi="Calibri" w:cs="Calibri"/>
          <w:spacing w:val="-2"/>
        </w:rPr>
        <w:t xml:space="preserve"> Officer team and member of the Senior Management Team.</w:t>
      </w:r>
    </w:p>
    <w:p w:rsidRPr="0049459E" w:rsidR="0049459E" w:rsidP="0049459E" w:rsidRDefault="0049459E" w14:paraId="0D91879C" w14:textId="77777777">
      <w:pPr>
        <w:widowControl w:val="0"/>
        <w:autoSpaceDE w:val="0"/>
        <w:autoSpaceDN w:val="0"/>
        <w:spacing w:after="0" w:line="240" w:lineRule="auto"/>
        <w:jc w:val="both"/>
        <w:rPr>
          <w:rFonts w:ascii="Calibri" w:hAnsi="Calibri" w:cs="Calibri"/>
          <w:spacing w:val="-2"/>
        </w:rPr>
      </w:pPr>
    </w:p>
    <w:p w:rsidR="00216F4F" w:rsidP="00216F4F" w:rsidRDefault="00216F4F" w14:paraId="501394A3" w14:textId="5997E4A6">
      <w:pPr>
        <w:pStyle w:val="ListParagraph"/>
        <w:widowControl w:val="0"/>
        <w:numPr>
          <w:ilvl w:val="1"/>
          <w:numId w:val="2"/>
        </w:numPr>
        <w:autoSpaceDE w:val="0"/>
        <w:autoSpaceDN w:val="0"/>
        <w:spacing w:after="0" w:line="240" w:lineRule="auto"/>
        <w:ind w:hanging="508"/>
        <w:contextualSpacing w:val="0"/>
        <w:jc w:val="both"/>
        <w:rPr>
          <w:rFonts w:ascii="Calibri" w:hAnsi="Calibri" w:cs="Calibri"/>
          <w:spacing w:val="-2"/>
        </w:rPr>
      </w:pPr>
      <w:r>
        <w:rPr>
          <w:rFonts w:ascii="Calibri" w:hAnsi="Calibri" w:cs="Calibri"/>
          <w:spacing w:val="-2"/>
        </w:rPr>
        <w:t xml:space="preserve">UUSU through </w:t>
      </w:r>
      <w:r w:rsidR="001D2383">
        <w:rPr>
          <w:rFonts w:ascii="Calibri" w:hAnsi="Calibri" w:cs="Calibri"/>
          <w:spacing w:val="-2"/>
        </w:rPr>
        <w:t>the senior HR member of staff</w:t>
      </w:r>
      <w:r>
        <w:rPr>
          <w:rFonts w:ascii="Calibri" w:hAnsi="Calibri" w:cs="Calibri"/>
          <w:spacing w:val="-2"/>
        </w:rPr>
        <w:t xml:space="preserve"> will appoint an </w:t>
      </w:r>
      <w:r w:rsidR="00DA20B6">
        <w:rPr>
          <w:rFonts w:ascii="Calibri" w:hAnsi="Calibri" w:cs="Calibri"/>
          <w:spacing w:val="-2"/>
        </w:rPr>
        <w:t>investigatory</w:t>
      </w:r>
      <w:r>
        <w:rPr>
          <w:rFonts w:ascii="Calibri" w:hAnsi="Calibri" w:cs="Calibri"/>
          <w:spacing w:val="-2"/>
        </w:rPr>
        <w:t xml:space="preserve"> officer to consider all complaints</w:t>
      </w:r>
      <w:r w:rsidR="00724F00">
        <w:rPr>
          <w:rFonts w:ascii="Calibri" w:hAnsi="Calibri" w:cs="Calibri"/>
          <w:spacing w:val="-2"/>
        </w:rPr>
        <w:t xml:space="preserve">.  </w:t>
      </w:r>
      <w:r w:rsidRPr="00724F00" w:rsidR="00724F00">
        <w:rPr>
          <w:rFonts w:ascii="Calibri" w:hAnsi="Calibri" w:cs="Calibri"/>
          <w:spacing w:val="-2"/>
        </w:rPr>
        <w:t>The individual appointed to investigate will usually be internal to UUSU. However, there may be occasions when it is not possible for a suitable manager to undertake the investigation process, within an appropriate timescale, or circumstances where we deem it appropriate or necessary to avail of the services of an external consultant.  UUSU reserves  the right to employ an external consultant on this basis.</w:t>
      </w:r>
    </w:p>
    <w:p w:rsidRPr="007D2C87" w:rsidR="007D2C87" w:rsidP="007D2C87" w:rsidRDefault="007D2C87" w14:paraId="0468BC70" w14:textId="77777777">
      <w:pPr>
        <w:pStyle w:val="ListParagraph"/>
        <w:rPr>
          <w:rFonts w:ascii="Calibri" w:hAnsi="Calibri" w:cs="Calibri"/>
          <w:spacing w:val="-2"/>
        </w:rPr>
      </w:pPr>
    </w:p>
    <w:p w:rsidR="006C1ADC" w:rsidDel="00ED5422" w:rsidP="007D2C87" w:rsidRDefault="007B584E" w14:paraId="78CBA8CC" w14:textId="0ED5D472">
      <w:pPr>
        <w:pStyle w:val="ListParagraph"/>
        <w:widowControl w:val="0"/>
        <w:numPr>
          <w:ilvl w:val="1"/>
          <w:numId w:val="2"/>
        </w:numPr>
        <w:autoSpaceDE w:val="0"/>
        <w:autoSpaceDN w:val="0"/>
        <w:spacing w:after="0" w:line="240" w:lineRule="auto"/>
        <w:ind w:hanging="508"/>
        <w:contextualSpacing w:val="0"/>
        <w:jc w:val="both"/>
        <w:rPr>
          <w:del w:author="Francos, Mark" w:date="2025-09-08T17:01:00Z" w16du:dateUtc="2025-09-08T16:01:00Z" w:id="69"/>
          <w:rFonts w:ascii="Calibri" w:hAnsi="Calibri" w:cs="Calibri"/>
          <w:spacing w:val="-2"/>
        </w:rPr>
      </w:pPr>
      <w:del w:author="Francos, Mark" w:date="2025-09-08T17:01:00Z" w16du:dateUtc="2025-09-08T16:01:00Z" w:id="70">
        <w:r w:rsidRPr="007B584E" w:rsidDel="00ED5422">
          <w:rPr>
            <w:rFonts w:ascii="Calibri" w:hAnsi="Calibri" w:cs="Calibri"/>
            <w:spacing w:val="-2"/>
          </w:rPr>
          <w:delText xml:space="preserve">There will be a right of appeal in any disciplinary process.   </w:delText>
        </w:r>
      </w:del>
    </w:p>
    <w:p w:rsidRPr="006C1ADC" w:rsidR="006C1ADC" w:rsidP="006C1ADC" w:rsidRDefault="006C1ADC" w14:paraId="38178F5F" w14:textId="77777777">
      <w:pPr>
        <w:pStyle w:val="ListParagraph"/>
        <w:rPr>
          <w:rFonts w:ascii="Calibri" w:hAnsi="Calibri" w:cs="Calibri"/>
          <w:spacing w:val="-2"/>
        </w:rPr>
      </w:pPr>
    </w:p>
    <w:p w:rsidRPr="00177712" w:rsidR="007B584E" w:rsidP="007D2C87" w:rsidRDefault="007B584E" w14:paraId="6D034956" w14:textId="5DDE8F3A">
      <w:pPr>
        <w:pStyle w:val="ListParagraph"/>
        <w:widowControl w:val="0"/>
        <w:numPr>
          <w:ilvl w:val="1"/>
          <w:numId w:val="2"/>
        </w:numPr>
        <w:autoSpaceDE w:val="0"/>
        <w:autoSpaceDN w:val="0"/>
        <w:spacing w:after="0" w:line="240" w:lineRule="auto"/>
        <w:ind w:hanging="508"/>
        <w:contextualSpacing w:val="0"/>
        <w:jc w:val="both"/>
        <w:rPr>
          <w:rFonts w:ascii="Calibri" w:hAnsi="Calibri" w:cs="Calibri"/>
          <w:spacing w:val="-2"/>
          <w:highlight w:val="yellow"/>
        </w:rPr>
      </w:pPr>
      <w:r w:rsidRPr="00177712">
        <w:rPr>
          <w:rFonts w:ascii="Calibri" w:hAnsi="Calibri" w:cs="Calibri"/>
          <w:spacing w:val="-2"/>
          <w:highlight w:val="yellow"/>
        </w:rPr>
        <w:t xml:space="preserve">In cases which involve the President, references to the President’s involvement in the process should be read as a nominated alternative Sabbatical Officer. </w:t>
      </w:r>
    </w:p>
    <w:p w:rsidRPr="004332D4" w:rsidR="004332D4" w:rsidP="004332D4" w:rsidRDefault="004332D4" w14:paraId="403A8E9E" w14:textId="77777777">
      <w:pPr>
        <w:pStyle w:val="ListParagraph"/>
        <w:rPr>
          <w:rFonts w:ascii="Calibri" w:hAnsi="Calibri" w:cs="Calibri"/>
          <w:spacing w:val="-2"/>
        </w:rPr>
      </w:pPr>
    </w:p>
    <w:p w:rsidRPr="00BF7744" w:rsidR="004332D4" w:rsidP="007D2C87" w:rsidRDefault="004332D4" w14:paraId="17660781" w14:textId="7ADAF294">
      <w:pPr>
        <w:pStyle w:val="ListParagraph"/>
        <w:widowControl w:val="0"/>
        <w:numPr>
          <w:ilvl w:val="1"/>
          <w:numId w:val="2"/>
        </w:numPr>
        <w:autoSpaceDE w:val="0"/>
        <w:autoSpaceDN w:val="0"/>
        <w:spacing w:after="0" w:line="240" w:lineRule="auto"/>
        <w:ind w:hanging="508"/>
        <w:contextualSpacing w:val="0"/>
        <w:jc w:val="both"/>
        <w:rPr>
          <w:rFonts w:ascii="Calibri" w:hAnsi="Calibri" w:cs="Calibri"/>
          <w:spacing w:val="-2"/>
        </w:rPr>
      </w:pPr>
      <w:r>
        <w:rPr>
          <w:rFonts w:ascii="Calibri" w:hAnsi="Calibri" w:cs="Calibri"/>
          <w:spacing w:val="-2"/>
        </w:rPr>
        <w:t xml:space="preserve">UUSU </w:t>
      </w:r>
      <w:r w:rsidR="00177712">
        <w:rPr>
          <w:rFonts w:ascii="Calibri" w:hAnsi="Calibri" w:cs="Calibri"/>
          <w:spacing w:val="-2"/>
        </w:rPr>
        <w:t>will</w:t>
      </w:r>
      <w:r w:rsidRPr="004332D4">
        <w:rPr>
          <w:rFonts w:ascii="Calibri" w:hAnsi="Calibri" w:cs="Calibri"/>
          <w:spacing w:val="-2"/>
        </w:rPr>
        <w:t xml:space="preserve"> report on trends and themes of formal complaints and share with </w:t>
      </w:r>
      <w:ins w:author="Francos, Mark" w:date="2025-09-08T17:02:00Z" w16du:dateUtc="2025-09-08T16:02:00Z" w:id="71">
        <w:r w:rsidR="000251B6">
          <w:rPr>
            <w:rFonts w:ascii="Calibri" w:hAnsi="Calibri" w:cs="Calibri"/>
            <w:spacing w:val="-2"/>
          </w:rPr>
          <w:t>appropriate UUSU governing b</w:t>
        </w:r>
      </w:ins>
      <w:ins w:author="Francos, Mark" w:date="2025-09-08T17:03:00Z" w16du:dateUtc="2025-09-08T16:03:00Z" w:id="72">
        <w:r w:rsidR="000251B6">
          <w:rPr>
            <w:rFonts w:ascii="Calibri" w:hAnsi="Calibri" w:cs="Calibri"/>
            <w:spacing w:val="-2"/>
          </w:rPr>
          <w:t xml:space="preserve">odies </w:t>
        </w:r>
      </w:ins>
      <w:del w:author="Francos, Mark" w:date="2025-09-08T17:02:00Z" w16du:dateUtc="2025-09-08T16:02:00Z" w:id="73">
        <w:r w:rsidRPr="004332D4" w:rsidDel="000251B6">
          <w:rPr>
            <w:rFonts w:ascii="Calibri" w:hAnsi="Calibri" w:cs="Calibri"/>
            <w:spacing w:val="-2"/>
          </w:rPr>
          <w:delText xml:space="preserve">Trustees </w:delText>
        </w:r>
      </w:del>
      <w:r w:rsidRPr="004332D4">
        <w:rPr>
          <w:rFonts w:ascii="Calibri" w:hAnsi="Calibri" w:cs="Calibri"/>
          <w:spacing w:val="-2"/>
        </w:rPr>
        <w:t xml:space="preserve">unless doing so would breach the </w:t>
      </w:r>
      <w:r>
        <w:rPr>
          <w:rFonts w:ascii="Calibri" w:hAnsi="Calibri" w:cs="Calibri"/>
          <w:spacing w:val="-2"/>
        </w:rPr>
        <w:t xml:space="preserve">General </w:t>
      </w:r>
      <w:r w:rsidRPr="004332D4">
        <w:rPr>
          <w:rFonts w:ascii="Calibri" w:hAnsi="Calibri" w:cs="Calibri"/>
          <w:spacing w:val="-2"/>
        </w:rPr>
        <w:t xml:space="preserve">Data Protection Act.  </w:t>
      </w:r>
    </w:p>
    <w:p w:rsidRPr="002633EF" w:rsidR="002633EF" w:rsidP="002633EF" w:rsidRDefault="002633EF" w14:paraId="3D1A57AD" w14:textId="77777777">
      <w:pPr>
        <w:pStyle w:val="NoSpacing"/>
        <w:jc w:val="both"/>
        <w:rPr>
          <w:rFonts w:ascii="Calibri" w:hAnsi="Calibri" w:cs="Calibri"/>
        </w:rPr>
      </w:pPr>
    </w:p>
    <w:p w:rsidRPr="00A325BE" w:rsidR="002633EF" w:rsidP="002633EF" w:rsidRDefault="00A325BE" w14:paraId="099DA055" w14:textId="5B3B09FA">
      <w:pPr>
        <w:pStyle w:val="NoSpacing"/>
        <w:numPr>
          <w:ilvl w:val="0"/>
          <w:numId w:val="2"/>
        </w:numPr>
        <w:jc w:val="both"/>
        <w:rPr>
          <w:rFonts w:ascii="Calibri" w:hAnsi="Calibri" w:cs="Calibri"/>
          <w:b/>
          <w:bCs/>
        </w:rPr>
      </w:pPr>
      <w:r w:rsidRPr="00A325BE">
        <w:rPr>
          <w:rFonts w:ascii="Calibri" w:hAnsi="Calibri" w:cs="Calibri"/>
          <w:b/>
          <w:bCs/>
        </w:rPr>
        <w:t>Informal Resolution</w:t>
      </w:r>
    </w:p>
    <w:p w:rsidR="007D4F38" w:rsidP="007D4F38" w:rsidRDefault="007D4F38" w14:paraId="57F23647" w14:textId="77777777">
      <w:pPr>
        <w:pStyle w:val="NoSpacing"/>
        <w:ind w:left="360"/>
        <w:jc w:val="both"/>
        <w:rPr>
          <w:rFonts w:ascii="Calibri" w:hAnsi="Calibri" w:cs="Calibri"/>
        </w:rPr>
      </w:pPr>
    </w:p>
    <w:p w:rsidR="007D4F38" w:rsidP="007D4F38" w:rsidRDefault="007D4F38" w14:paraId="17519285" w14:textId="77777777">
      <w:pPr>
        <w:pStyle w:val="NoSpacing"/>
        <w:numPr>
          <w:ilvl w:val="1"/>
          <w:numId w:val="2"/>
        </w:numPr>
        <w:jc w:val="both"/>
        <w:rPr>
          <w:rFonts w:ascii="Calibri" w:hAnsi="Calibri" w:cs="Calibri"/>
        </w:rPr>
      </w:pPr>
      <w:r w:rsidRPr="007D4F38">
        <w:rPr>
          <w:rFonts w:ascii="Calibri" w:hAnsi="Calibri" w:cs="Calibri"/>
        </w:rPr>
        <w:t xml:space="preserve">Where possible the Union will seek an informal resolution to end disputes. </w:t>
      </w:r>
    </w:p>
    <w:p w:rsidR="00724F00" w:rsidP="00724F00" w:rsidRDefault="00724F00" w14:paraId="6422F56E" w14:textId="77777777">
      <w:pPr>
        <w:pStyle w:val="NoSpacing"/>
        <w:ind w:left="792"/>
        <w:jc w:val="both"/>
        <w:rPr>
          <w:rFonts w:ascii="Calibri" w:hAnsi="Calibri" w:cs="Calibri"/>
        </w:rPr>
      </w:pPr>
    </w:p>
    <w:p w:rsidR="007D4F38" w:rsidP="007D4F38" w:rsidRDefault="007D4F38" w14:paraId="219359F0" w14:textId="04D7D3D5">
      <w:pPr>
        <w:pStyle w:val="NoSpacing"/>
        <w:numPr>
          <w:ilvl w:val="1"/>
          <w:numId w:val="2"/>
        </w:numPr>
        <w:jc w:val="both"/>
        <w:rPr>
          <w:rFonts w:ascii="Calibri" w:hAnsi="Calibri" w:cs="Calibri"/>
        </w:rPr>
      </w:pPr>
      <w:r>
        <w:rPr>
          <w:rFonts w:ascii="Calibri" w:hAnsi="Calibri" w:cs="Calibri"/>
        </w:rPr>
        <w:t>To achieve this t</w:t>
      </w:r>
      <w:r w:rsidRPr="007D4F38">
        <w:rPr>
          <w:rFonts w:ascii="Calibri" w:hAnsi="Calibri" w:cs="Calibri"/>
        </w:rPr>
        <w:t>he Investigating Officer will usually have a conversation with the member who raised the complaint (“The complainant”</w:t>
      </w:r>
      <w:r>
        <w:rPr>
          <w:rFonts w:ascii="Calibri" w:hAnsi="Calibri" w:cs="Calibri"/>
        </w:rPr>
        <w:t>)</w:t>
      </w:r>
      <w:r w:rsidRPr="007D4F38">
        <w:rPr>
          <w:rFonts w:ascii="Calibri" w:hAnsi="Calibri" w:cs="Calibri"/>
        </w:rPr>
        <w:t xml:space="preserve"> and listen to their version of events. </w:t>
      </w:r>
    </w:p>
    <w:p w:rsidR="007D4F38" w:rsidP="007D4F38" w:rsidRDefault="007D4F38" w14:paraId="465B360B" w14:textId="77777777">
      <w:pPr>
        <w:pStyle w:val="NoSpacing"/>
        <w:ind w:left="792"/>
        <w:jc w:val="both"/>
        <w:rPr>
          <w:rFonts w:ascii="Calibri" w:hAnsi="Calibri" w:cs="Calibri"/>
        </w:rPr>
      </w:pPr>
    </w:p>
    <w:p w:rsidR="007D4F38" w:rsidP="007D4F38" w:rsidRDefault="007D4F38" w14:paraId="14AE3B5F" w14:textId="0D5ABB68">
      <w:pPr>
        <w:pStyle w:val="NoSpacing"/>
        <w:numPr>
          <w:ilvl w:val="1"/>
          <w:numId w:val="2"/>
        </w:numPr>
        <w:jc w:val="both"/>
        <w:rPr>
          <w:rFonts w:ascii="Calibri" w:hAnsi="Calibri" w:cs="Calibri"/>
        </w:rPr>
      </w:pPr>
      <w:r w:rsidRPr="007D4F38">
        <w:rPr>
          <w:rFonts w:ascii="Calibri" w:hAnsi="Calibri" w:cs="Calibri"/>
        </w:rPr>
        <w:t xml:space="preserve">If the grounds for complaint seem reasonable, recommendations may be provided in writing on how to mediate a complaint and conduct a process aimed at resolution without a formal disciplinary process. </w:t>
      </w:r>
    </w:p>
    <w:p w:rsidRPr="007D4F38" w:rsidR="007D4F38" w:rsidP="007D4F38" w:rsidRDefault="007D4F38" w14:paraId="247F0DA7" w14:textId="77777777">
      <w:pPr>
        <w:pStyle w:val="NoSpacing"/>
        <w:jc w:val="both"/>
        <w:rPr>
          <w:rFonts w:ascii="Calibri" w:hAnsi="Calibri" w:cs="Calibri"/>
        </w:rPr>
      </w:pPr>
    </w:p>
    <w:p w:rsidR="007D4F38" w:rsidP="007D4F38" w:rsidRDefault="007D4F38" w14:paraId="66DEFFFF" w14:textId="343523AE">
      <w:pPr>
        <w:pStyle w:val="NoSpacing"/>
        <w:numPr>
          <w:ilvl w:val="1"/>
          <w:numId w:val="2"/>
        </w:numPr>
        <w:jc w:val="both"/>
        <w:rPr>
          <w:rFonts w:ascii="Calibri" w:hAnsi="Calibri" w:cs="Calibri"/>
        </w:rPr>
      </w:pPr>
      <w:r w:rsidRPr="007D4F38">
        <w:rPr>
          <w:rFonts w:ascii="Calibri" w:hAnsi="Calibri" w:cs="Calibri"/>
        </w:rPr>
        <w:t>If, during discussion, it appears that informal action will not satisfactorily address the complaint, the formal process may be used.</w:t>
      </w:r>
    </w:p>
    <w:p w:rsidR="006D7348" w:rsidP="006D7348" w:rsidRDefault="006D7348" w14:paraId="64C19F70" w14:textId="77777777">
      <w:pPr>
        <w:pStyle w:val="NoSpacing"/>
        <w:jc w:val="both"/>
        <w:rPr>
          <w:rFonts w:ascii="Calibri" w:hAnsi="Calibri" w:cs="Calibri"/>
        </w:rPr>
      </w:pPr>
    </w:p>
    <w:p w:rsidRPr="00D53FE9" w:rsidR="006D7348" w:rsidP="00583CC9" w:rsidRDefault="00A325BE" w14:paraId="55BF0E7D" w14:textId="0993C3B5">
      <w:pPr>
        <w:pStyle w:val="NoSpacing"/>
        <w:numPr>
          <w:ilvl w:val="0"/>
          <w:numId w:val="2"/>
        </w:numPr>
        <w:jc w:val="both"/>
        <w:rPr>
          <w:rFonts w:ascii="Calibri" w:hAnsi="Calibri" w:cs="Calibri"/>
          <w:b/>
          <w:bCs/>
        </w:rPr>
      </w:pPr>
      <w:r w:rsidRPr="00D53FE9">
        <w:rPr>
          <w:rFonts w:ascii="Calibri" w:hAnsi="Calibri" w:cs="Calibri"/>
          <w:b/>
          <w:bCs/>
        </w:rPr>
        <w:t>Formal Investigation</w:t>
      </w:r>
    </w:p>
    <w:p w:rsidR="00583CC9" w:rsidP="00583CC9" w:rsidRDefault="00583CC9" w14:paraId="1480DE5D" w14:textId="77777777">
      <w:pPr>
        <w:pStyle w:val="NoSpacing"/>
        <w:ind w:left="360"/>
        <w:jc w:val="both"/>
        <w:rPr>
          <w:rFonts w:ascii="Calibri" w:hAnsi="Calibri" w:cs="Calibri"/>
        </w:rPr>
      </w:pPr>
    </w:p>
    <w:p w:rsidR="006D6B4D" w:rsidP="00583CC9" w:rsidRDefault="008C6030" w14:paraId="0B82FA37" w14:textId="561A391E" w14:noSpellErr="1">
      <w:pPr>
        <w:pStyle w:val="NoSpacing"/>
        <w:numPr>
          <w:ilvl w:val="1"/>
          <w:numId w:val="2"/>
        </w:numPr>
        <w:jc w:val="both"/>
        <w:rPr>
          <w:rFonts w:ascii="Calibri" w:hAnsi="Calibri" w:cs="Calibri"/>
        </w:rPr>
      </w:pPr>
      <w:r w:rsidRPr="154EFC7F" w:rsidR="13574B94">
        <w:rPr>
          <w:rFonts w:ascii="Calibri" w:hAnsi="Calibri" w:cs="Calibri"/>
        </w:rPr>
        <w:t xml:space="preserve">If the Investigating Officer believes that an informal resolution is not possible or they believe the complaint or allegation is </w:t>
      </w:r>
      <w:r w:rsidRPr="154EFC7F" w:rsidR="13574B94">
        <w:rPr>
          <w:rFonts w:ascii="Calibri" w:hAnsi="Calibri" w:cs="Calibri"/>
        </w:rPr>
        <w:t>deemed</w:t>
      </w:r>
      <w:r w:rsidRPr="154EFC7F" w:rsidR="13574B94">
        <w:rPr>
          <w:rFonts w:ascii="Calibri" w:hAnsi="Calibri" w:cs="Calibri"/>
        </w:rPr>
        <w:t xml:space="preserve"> </w:t>
      </w:r>
      <w:r w:rsidRPr="154EFC7F" w:rsidR="13574B94">
        <w:rPr>
          <w:rFonts w:ascii="Calibri" w:hAnsi="Calibri" w:cs="Calibri"/>
          <w:highlight w:val="yellow"/>
          <w:rPrChange w:author="Francos, Mark" w:date="2025-09-08T17:05:00Z" w:id="1268106576">
            <w:rPr>
              <w:rFonts w:ascii="Calibri" w:hAnsi="Calibri" w:cs="Calibri"/>
            </w:rPr>
          </w:rPrChange>
        </w:rPr>
        <w:t>serious</w:t>
      </w:r>
      <w:r w:rsidRPr="154EFC7F" w:rsidR="13574B94">
        <w:rPr>
          <w:rFonts w:ascii="Calibri" w:hAnsi="Calibri" w:cs="Calibri"/>
        </w:rPr>
        <w:t xml:space="preserve">, or where repeated concerns about behaviour have arisen a formal investigation will take place. It will also take place where a complainant </w:t>
      </w:r>
      <w:r w:rsidRPr="154EFC7F" w:rsidR="4BFBB3F8">
        <w:rPr>
          <w:rFonts w:ascii="Calibri" w:hAnsi="Calibri" w:cs="Calibri"/>
        </w:rPr>
        <w:t xml:space="preserve">explicitly </w:t>
      </w:r>
      <w:r w:rsidRPr="154EFC7F" w:rsidR="13574B94">
        <w:rPr>
          <w:rFonts w:ascii="Calibri" w:hAnsi="Calibri" w:cs="Calibri"/>
        </w:rPr>
        <w:t xml:space="preserve">requests the use of the formal process. </w:t>
      </w:r>
    </w:p>
    <w:p w:rsidR="00394B50" w:rsidP="154EFC7F" w:rsidRDefault="00394B50" w14:paraId="0A5933D1" w14:textId="77777777" w14:noSpellErr="1">
      <w:pPr>
        <w:pStyle w:val="NoSpacing"/>
        <w:ind w:left="792"/>
        <w:jc w:val="both"/>
        <w:rPr>
          <w:rFonts w:ascii="Calibri" w:hAnsi="Calibri" w:cs="Calibri"/>
        </w:rPr>
        <w:pPrChange w:author="Francos, Mark" w:date="2025-09-08T17:11:00Z" w16du:dateUtc="2025-09-08T16:11:00Z" w:id="77">
          <w:pPr>
            <w:pStyle w:val="NoSpacing"/>
            <w:numPr>
              <w:ilvl w:val="1"/>
              <w:numId w:val="2"/>
            </w:numPr>
            <w:ind w:left="792" w:hanging="432"/>
            <w:jc w:val="both"/>
          </w:pPr>
        </w:pPrChange>
      </w:pPr>
    </w:p>
    <w:p w:rsidRPr="00364490" w:rsidR="00394B50" w:rsidP="00583CC9" w:rsidRDefault="008E3565" w14:paraId="159311E2" w14:textId="343A0B6C">
      <w:pPr>
        <w:pStyle w:val="NoSpacing"/>
        <w:numPr>
          <w:ilvl w:val="1"/>
          <w:numId w:val="2"/>
        </w:numPr>
        <w:jc w:val="both"/>
        <w:rPr>
          <w:rFonts w:ascii="Calibri" w:hAnsi="Calibri" w:cs="Calibri"/>
          <w:highlight w:val="yellow"/>
          <w:rPrChange w:author="Francos, Mark" w:date="2025-09-08T17:12:00Z" w16du:dateUtc="2025-09-08T16:12:00Z" w:id="78517536">
            <w:rPr>
              <w:rFonts w:ascii="Calibri" w:hAnsi="Calibri" w:cs="Calibri"/>
            </w:rPr>
          </w:rPrChange>
        </w:rPr>
      </w:pPr>
      <w:ins w:author="Longstaff, David" w:date="2025-10-06T10:31:59.996Z" w:id="1287642952">
        <w:r w:rsidRPr="154EFC7F" w:rsidR="745B4B10">
          <w:rPr>
            <w:rFonts w:ascii="Calibri" w:hAnsi="Calibri" w:cs="Calibri"/>
            <w:highlight w:val="yellow"/>
          </w:rPr>
          <w:t xml:space="preserve">UUSU reserves the right to ask groups or individuals to </w:t>
        </w:r>
      </w:ins>
      <w:ins w:author="Longstaff, David" w:date="2025-10-06T10:32:29.359Z" w:id="1709122664">
        <w:r w:rsidRPr="154EFC7F" w:rsidR="745B4B10">
          <w:rPr>
            <w:rFonts w:ascii="Calibri" w:hAnsi="Calibri" w:cs="Calibri"/>
            <w:highlight w:val="yellow"/>
          </w:rPr>
          <w:t xml:space="preserve">refrain from </w:t>
        </w:r>
        <w:r w:rsidRPr="154EFC7F" w:rsidR="745B4B10">
          <w:rPr>
            <w:rFonts w:ascii="Calibri" w:hAnsi="Calibri" w:cs="Calibri"/>
            <w:highlight w:val="yellow"/>
          </w:rPr>
          <w:t>activity</w:t>
        </w:r>
      </w:ins>
      <w:ins w:author="Longstaff, David" w:date="2025-10-06T10:31:59.996Z" w:id="1770135478">
        <w:r w:rsidRPr="154EFC7F" w:rsidR="745B4B10">
          <w:rPr>
            <w:rFonts w:ascii="Calibri" w:hAnsi="Calibri" w:cs="Calibri"/>
            <w:highlight w:val="yellow"/>
          </w:rPr>
          <w:t xml:space="preserve"> </w:t>
        </w:r>
      </w:ins>
      <w:ins w:author="Longstaff, David" w:date="2025-10-06T10:32:19.289Z" w:id="422692844">
        <w:r w:rsidRPr="154EFC7F" w:rsidR="745B4B10">
          <w:rPr>
            <w:rFonts w:ascii="Calibri" w:hAnsi="Calibri" w:cs="Calibri"/>
            <w:highlight w:val="yellow"/>
          </w:rPr>
          <w:t>during</w:t>
        </w:r>
      </w:ins>
      <w:ins w:author="Longstaff, David" w:date="2025-10-06T10:31:59.996Z" w:id="76182330">
        <w:r w:rsidRPr="154EFC7F" w:rsidR="745B4B10">
          <w:rPr>
            <w:rFonts w:ascii="Calibri" w:hAnsi="Calibri" w:cs="Calibri"/>
            <w:highlight w:val="yellow"/>
          </w:rPr>
          <w:t xml:space="preserve"> an inves</w:t>
        </w:r>
      </w:ins>
      <w:ins w:author="Longstaff, David" w:date="2025-10-06T10:32:11.607Z" w:id="1883858565">
        <w:r w:rsidRPr="154EFC7F" w:rsidR="745B4B10">
          <w:rPr>
            <w:rFonts w:ascii="Calibri" w:hAnsi="Calibri" w:cs="Calibri"/>
            <w:highlight w:val="yellow"/>
          </w:rPr>
          <w:t xml:space="preserve">tigation to allow this to </w:t>
        </w:r>
        <w:r w:rsidRPr="154EFC7F" w:rsidR="745B4B10">
          <w:rPr>
            <w:rFonts w:ascii="Calibri" w:hAnsi="Calibri" w:cs="Calibri"/>
            <w:highlight w:val="yellow"/>
          </w:rPr>
          <w:t>proceed</w:t>
        </w:r>
        <w:r w:rsidRPr="154EFC7F" w:rsidR="745B4B10">
          <w:rPr>
            <w:rFonts w:ascii="Calibri" w:hAnsi="Calibri" w:cs="Calibri"/>
            <w:highlight w:val="yellow"/>
          </w:rPr>
          <w:t xml:space="preserve"> un</w:t>
        </w:r>
        <w:r w:rsidRPr="154EFC7F" w:rsidR="1BF6BB71">
          <w:rPr>
            <w:rFonts w:ascii="Calibri" w:hAnsi="Calibri" w:cs="Calibri"/>
            <w:highlight w:val="yellow"/>
          </w:rPr>
          <w:t>in</w:t>
        </w:r>
        <w:r w:rsidRPr="154EFC7F" w:rsidR="745B4B10">
          <w:rPr>
            <w:rFonts w:ascii="Calibri" w:hAnsi="Calibri" w:cs="Calibri"/>
            <w:highlight w:val="yellow"/>
          </w:rPr>
          <w:t xml:space="preserve">hibited. </w:t>
        </w:r>
      </w:ins>
      <w:del w:author="Longstaff, David" w:date="2025-10-06T10:31:40.379Z" w:id="952709173">
        <w:r w:rsidRPr="154EFC7F" w:rsidDel="30E7697E">
          <w:rPr>
            <w:rFonts w:ascii="Calibri" w:hAnsi="Calibri" w:cs="Calibri"/>
            <w:highlight w:val="yellow"/>
            <w:rPrChange w:author="Francos, Mark" w:date="2025-09-08T17:12:00Z" w:id="330691797">
              <w:rPr>
                <w:rFonts w:ascii="Calibri" w:hAnsi="Calibri" w:cs="Calibri"/>
              </w:rPr>
            </w:rPrChange>
          </w:rPr>
          <w:delText>S</w:delText>
        </w:r>
      </w:del>
      <w:del w:author="Longstaff, David" w:date="2025-10-06T10:31:39.851Z" w:id="569309509">
        <w:r w:rsidRPr="154EFC7F" w:rsidDel="30E7697E">
          <w:rPr>
            <w:rFonts w:ascii="Calibri" w:hAnsi="Calibri" w:cs="Calibri"/>
            <w:highlight w:val="yellow"/>
            <w:rPrChange w:author="Francos, Mark" w:date="2025-09-08T17:12:00Z" w:id="1182651038">
              <w:rPr>
                <w:rFonts w:ascii="Calibri" w:hAnsi="Calibri" w:cs="Calibri"/>
              </w:rPr>
            </w:rPrChange>
          </w:rPr>
          <w:delText>t</w:delText>
        </w:r>
      </w:del>
      <w:del w:author="Longstaff, David" w:date="2025-10-06T10:31:39.024Z" w:id="894272391">
        <w:r w:rsidRPr="154EFC7F" w:rsidDel="30E7697E">
          <w:rPr>
            <w:rFonts w:ascii="Calibri" w:hAnsi="Calibri" w:cs="Calibri"/>
            <w:highlight w:val="yellow"/>
            <w:rPrChange w:author="Francos, Mark" w:date="2025-09-08T17:12:00Z" w:id="1101471265">
              <w:rPr>
                <w:rFonts w:ascii="Calibri" w:hAnsi="Calibri" w:cs="Calibri"/>
              </w:rPr>
            </w:rPrChange>
          </w:rPr>
          <w:delText xml:space="preserve">ep back clause during investigation to be inserted! </w:delText>
        </w:r>
      </w:del>
    </w:p>
    <w:p w:rsidR="00BC5DAF" w:rsidP="00BC5DAF" w:rsidRDefault="00BC5DAF" w14:paraId="69921A0E" w14:textId="77777777">
      <w:pPr>
        <w:pStyle w:val="NoSpacing"/>
        <w:ind w:left="792"/>
        <w:jc w:val="both"/>
        <w:rPr>
          <w:rFonts w:ascii="Calibri" w:hAnsi="Calibri" w:cs="Calibri"/>
        </w:rPr>
      </w:pPr>
    </w:p>
    <w:p w:rsidR="00BC5DAF" w:rsidP="00BC5DAF" w:rsidRDefault="008C6030" w14:paraId="1010A388" w14:textId="1CCFAE86">
      <w:pPr>
        <w:pStyle w:val="NoSpacing"/>
        <w:numPr>
          <w:ilvl w:val="1"/>
          <w:numId w:val="2"/>
        </w:numPr>
        <w:jc w:val="both"/>
        <w:rPr>
          <w:rFonts w:ascii="Calibri" w:hAnsi="Calibri" w:cs="Calibri"/>
        </w:rPr>
      </w:pPr>
      <w:r w:rsidRPr="008C6030">
        <w:rPr>
          <w:rFonts w:ascii="Calibri" w:hAnsi="Calibri" w:cs="Calibri"/>
        </w:rPr>
        <w:t xml:space="preserve">The Investigating Officer will seek to listen to the person or persons against whom a complaint has been made and seek evidence about the situation being investigated. A decision to investigate does not indicate support for a complaint, merely that further enquiry is necessary. </w:t>
      </w:r>
    </w:p>
    <w:p w:rsidRPr="00BC5DAF" w:rsidR="00BC5DAF" w:rsidP="00BC5DAF" w:rsidRDefault="00BC5DAF" w14:paraId="1A339F0E" w14:textId="77777777">
      <w:pPr>
        <w:pStyle w:val="NoSpacing"/>
        <w:jc w:val="both"/>
        <w:rPr>
          <w:rFonts w:ascii="Calibri" w:hAnsi="Calibri" w:cs="Calibri"/>
        </w:rPr>
      </w:pPr>
    </w:p>
    <w:p w:rsidR="00334A4C" w:rsidP="00334A4C" w:rsidRDefault="00BC5DAF" w14:paraId="68C631CC" w14:textId="57B6F291">
      <w:pPr>
        <w:pStyle w:val="NoSpacing"/>
        <w:numPr>
          <w:ilvl w:val="1"/>
          <w:numId w:val="2"/>
        </w:numPr>
        <w:jc w:val="both"/>
        <w:rPr>
          <w:rFonts w:ascii="Calibri" w:hAnsi="Calibri" w:cs="Calibri"/>
        </w:rPr>
      </w:pPr>
      <w:r>
        <w:rPr>
          <w:rFonts w:ascii="Calibri" w:hAnsi="Calibri" w:cs="Calibri"/>
        </w:rPr>
        <w:t xml:space="preserve">As noted in </w:t>
      </w:r>
      <w:r w:rsidR="00DD6E4A">
        <w:rPr>
          <w:rFonts w:ascii="Calibri" w:hAnsi="Calibri" w:cs="Calibri"/>
        </w:rPr>
        <w:t xml:space="preserve">section </w:t>
      </w:r>
      <w:r>
        <w:rPr>
          <w:rFonts w:ascii="Calibri" w:hAnsi="Calibri" w:cs="Calibri"/>
        </w:rPr>
        <w:t>1.8</w:t>
      </w:r>
      <w:r w:rsidR="00334A4C">
        <w:rPr>
          <w:rFonts w:ascii="Calibri" w:hAnsi="Calibri" w:cs="Calibri"/>
        </w:rPr>
        <w:t xml:space="preserve">, UUSU </w:t>
      </w:r>
      <w:r w:rsidRPr="008C6030" w:rsidR="008C6030">
        <w:rPr>
          <w:rFonts w:ascii="Calibri" w:hAnsi="Calibri" w:cs="Calibri"/>
        </w:rPr>
        <w:t xml:space="preserve">may, at </w:t>
      </w:r>
      <w:r w:rsidR="00334A4C">
        <w:rPr>
          <w:rFonts w:ascii="Calibri" w:hAnsi="Calibri" w:cs="Calibri"/>
        </w:rPr>
        <w:t>its</w:t>
      </w:r>
      <w:r w:rsidRPr="008C6030" w:rsidR="008C6030">
        <w:rPr>
          <w:rFonts w:ascii="Calibri" w:hAnsi="Calibri" w:cs="Calibri"/>
        </w:rPr>
        <w:t xml:space="preserve"> absolute discretion, suspend the person or persons against whom the complaint is being made from some or all Union activities including access to the Union’s premises during the investigation and any disciplinary processes. A decision to suspend does not indicate guilt, merely that reasonable precautions are being taken to reduce risk to the Union and its members. </w:t>
      </w:r>
    </w:p>
    <w:p w:rsidRPr="00334A4C" w:rsidR="00334A4C" w:rsidP="00334A4C" w:rsidRDefault="00334A4C" w14:paraId="6D0964A1" w14:textId="77777777">
      <w:pPr>
        <w:pStyle w:val="NoSpacing"/>
        <w:jc w:val="both"/>
        <w:rPr>
          <w:rFonts w:ascii="Calibri" w:hAnsi="Calibri" w:cs="Calibri"/>
        </w:rPr>
      </w:pPr>
    </w:p>
    <w:p w:rsidR="00AE143F" w:rsidP="00AE143F" w:rsidRDefault="008C6030" w14:paraId="467D1FF2" w14:textId="557706A0">
      <w:pPr>
        <w:pStyle w:val="NoSpacing"/>
        <w:numPr>
          <w:ilvl w:val="1"/>
          <w:numId w:val="2"/>
        </w:numPr>
        <w:jc w:val="both"/>
        <w:rPr>
          <w:rFonts w:ascii="Calibri" w:hAnsi="Calibri" w:cs="Calibri"/>
        </w:rPr>
      </w:pPr>
      <w:r w:rsidRPr="008C6030">
        <w:rPr>
          <w:rFonts w:ascii="Calibri" w:hAnsi="Calibri" w:cs="Calibri"/>
        </w:rPr>
        <w:t xml:space="preserve">The Investigating Officer will aim to finish their investigation within </w:t>
      </w:r>
      <w:r w:rsidR="00492CA5">
        <w:rPr>
          <w:rFonts w:ascii="Calibri" w:hAnsi="Calibri" w:cs="Calibri"/>
        </w:rPr>
        <w:t>30 working</w:t>
      </w:r>
      <w:r w:rsidRPr="008C6030">
        <w:rPr>
          <w:rFonts w:ascii="Calibri" w:hAnsi="Calibri" w:cs="Calibri"/>
        </w:rPr>
        <w:t xml:space="preserve"> days of the complaint being </w:t>
      </w:r>
      <w:r w:rsidR="00F2487F">
        <w:rPr>
          <w:rFonts w:ascii="Calibri" w:hAnsi="Calibri" w:cs="Calibri"/>
        </w:rPr>
        <w:t>screened and escalated to the investigation stage</w:t>
      </w:r>
      <w:r w:rsidRPr="008C6030">
        <w:rPr>
          <w:rFonts w:ascii="Calibri" w:hAnsi="Calibri" w:cs="Calibri"/>
        </w:rPr>
        <w:t xml:space="preserve">. The time to investigate may be extended by up to another </w:t>
      </w:r>
      <w:r w:rsidR="008C514D">
        <w:rPr>
          <w:rFonts w:ascii="Calibri" w:hAnsi="Calibri" w:cs="Calibri"/>
        </w:rPr>
        <w:t>1</w:t>
      </w:r>
      <w:r w:rsidR="00966CCF">
        <w:rPr>
          <w:rFonts w:ascii="Calibri" w:hAnsi="Calibri" w:cs="Calibri"/>
        </w:rPr>
        <w:t>5</w:t>
      </w:r>
      <w:r w:rsidR="008C514D">
        <w:rPr>
          <w:rFonts w:ascii="Calibri" w:hAnsi="Calibri" w:cs="Calibri"/>
        </w:rPr>
        <w:t xml:space="preserve"> working</w:t>
      </w:r>
      <w:r w:rsidRPr="008C6030">
        <w:rPr>
          <w:rFonts w:ascii="Calibri" w:hAnsi="Calibri" w:cs="Calibri"/>
        </w:rPr>
        <w:t xml:space="preserve"> day</w:t>
      </w:r>
      <w:r w:rsidR="008C514D">
        <w:rPr>
          <w:rFonts w:ascii="Calibri" w:hAnsi="Calibri" w:cs="Calibri"/>
        </w:rPr>
        <w:t>s</w:t>
      </w:r>
      <w:r w:rsidRPr="008C6030">
        <w:rPr>
          <w:rFonts w:ascii="Calibri" w:hAnsi="Calibri" w:cs="Calibri"/>
        </w:rPr>
        <w:t xml:space="preserve"> if all parties in the complaint are informed of this extension</w:t>
      </w:r>
      <w:r w:rsidR="00D92773">
        <w:rPr>
          <w:rFonts w:ascii="Calibri" w:hAnsi="Calibri" w:cs="Calibri"/>
        </w:rPr>
        <w:t xml:space="preserve"> and if it is agreed by the senior member of HR staff in UUSU</w:t>
      </w:r>
      <w:r w:rsidRPr="008C6030">
        <w:rPr>
          <w:rFonts w:ascii="Calibri" w:hAnsi="Calibri" w:cs="Calibri"/>
        </w:rPr>
        <w:t xml:space="preserve">. </w:t>
      </w:r>
    </w:p>
    <w:p w:rsidRPr="00AE143F" w:rsidR="00AE143F" w:rsidP="00AE143F" w:rsidRDefault="00AE143F" w14:paraId="541B71D4" w14:textId="77777777">
      <w:pPr>
        <w:pStyle w:val="NoSpacing"/>
        <w:jc w:val="both"/>
        <w:rPr>
          <w:rFonts w:ascii="Calibri" w:hAnsi="Calibri" w:cs="Calibri"/>
        </w:rPr>
      </w:pPr>
    </w:p>
    <w:p w:rsidR="00AE143F" w:rsidP="00AE143F" w:rsidRDefault="008C6030" w14:paraId="28EECC2B" w14:textId="30A62F0B">
      <w:pPr>
        <w:pStyle w:val="NoSpacing"/>
        <w:numPr>
          <w:ilvl w:val="1"/>
          <w:numId w:val="2"/>
        </w:numPr>
        <w:jc w:val="both"/>
        <w:rPr>
          <w:rFonts w:ascii="Calibri" w:hAnsi="Calibri" w:cs="Calibri"/>
        </w:rPr>
      </w:pPr>
      <w:r w:rsidRPr="154EFC7F" w:rsidR="13574B94">
        <w:rPr>
          <w:rFonts w:ascii="Calibri" w:hAnsi="Calibri" w:cs="Calibri"/>
        </w:rPr>
        <w:t xml:space="preserve">A member does not need to give evidence for the investigation if they do not wish to, but this will not stop the investigation </w:t>
      </w:r>
      <w:ins w:author="Longstaff, David" w:date="2025-10-06T10:37:15.149Z" w:id="603177870">
        <w:r w:rsidRPr="154EFC7F" w:rsidR="4997AD4A">
          <w:rPr>
            <w:rFonts w:ascii="Calibri" w:hAnsi="Calibri" w:cs="Calibri"/>
          </w:rPr>
          <w:t xml:space="preserve">and any proposed outcomes </w:t>
        </w:r>
      </w:ins>
      <w:r w:rsidRPr="154EFC7F" w:rsidR="13574B94">
        <w:rPr>
          <w:rFonts w:ascii="Calibri" w:hAnsi="Calibri" w:cs="Calibri"/>
        </w:rPr>
        <w:t xml:space="preserve">taking place. </w:t>
      </w:r>
    </w:p>
    <w:p w:rsidRPr="00AE143F" w:rsidR="00AE143F" w:rsidP="00AE143F" w:rsidRDefault="00AE143F" w14:paraId="5C6AAF65" w14:textId="77777777">
      <w:pPr>
        <w:pStyle w:val="NoSpacing"/>
        <w:jc w:val="both"/>
        <w:rPr>
          <w:rFonts w:ascii="Calibri" w:hAnsi="Calibri" w:cs="Calibri"/>
        </w:rPr>
      </w:pPr>
    </w:p>
    <w:p w:rsidR="00AE143F" w:rsidP="00F2487F" w:rsidRDefault="008C6030" w14:paraId="791B24F7" w14:textId="4EB156F9">
      <w:pPr>
        <w:pStyle w:val="NoSpacing"/>
        <w:numPr>
          <w:ilvl w:val="1"/>
          <w:numId w:val="2"/>
        </w:numPr>
        <w:jc w:val="both"/>
        <w:rPr>
          <w:rFonts w:ascii="Calibri" w:hAnsi="Calibri" w:cs="Calibri"/>
        </w:rPr>
      </w:pPr>
      <w:r w:rsidRPr="00AE143F">
        <w:rPr>
          <w:rFonts w:ascii="Calibri" w:hAnsi="Calibri" w:cs="Calibri"/>
        </w:rPr>
        <w:t xml:space="preserve">At the end of the investigation the Investigating Officer will make one of the following recommendations to the </w:t>
      </w:r>
      <w:r w:rsidR="00374410">
        <w:rPr>
          <w:rFonts w:ascii="Calibri" w:hAnsi="Calibri" w:cs="Calibri"/>
        </w:rPr>
        <w:t>senior member of HR staff in UUSU.</w:t>
      </w:r>
    </w:p>
    <w:p w:rsidRPr="00F2487F" w:rsidR="00F2487F" w:rsidP="00F2487F" w:rsidRDefault="00F2487F" w14:paraId="509822A4" w14:textId="77777777">
      <w:pPr>
        <w:pStyle w:val="NoSpacing"/>
        <w:jc w:val="both"/>
        <w:rPr>
          <w:rFonts w:ascii="Calibri" w:hAnsi="Calibri" w:cs="Calibri"/>
        </w:rPr>
      </w:pPr>
    </w:p>
    <w:p w:rsidR="00AE143F" w:rsidP="00AE143F" w:rsidRDefault="008C6030" w14:paraId="49932FF4" w14:textId="60752FFB">
      <w:pPr>
        <w:pStyle w:val="NoSpacing"/>
        <w:numPr>
          <w:ilvl w:val="2"/>
          <w:numId w:val="2"/>
        </w:numPr>
        <w:jc w:val="both"/>
        <w:rPr>
          <w:rFonts w:ascii="Calibri" w:hAnsi="Calibri" w:cs="Calibri"/>
        </w:rPr>
      </w:pPr>
      <w:r w:rsidRPr="154EFC7F" w:rsidR="13574B94">
        <w:rPr>
          <w:rFonts w:ascii="Calibri" w:hAnsi="Calibri" w:cs="Calibri"/>
        </w:rPr>
        <w:t xml:space="preserve"> That there is sufficient evidence to </w:t>
      </w:r>
      <w:r w:rsidRPr="154EFC7F" w:rsidR="13574B94">
        <w:rPr>
          <w:rFonts w:ascii="Calibri" w:hAnsi="Calibri" w:cs="Calibri"/>
        </w:rPr>
        <w:t>reasonably believe</w:t>
      </w:r>
      <w:r w:rsidRPr="154EFC7F" w:rsidR="13574B94">
        <w:rPr>
          <w:rFonts w:ascii="Calibri" w:hAnsi="Calibri" w:cs="Calibri"/>
        </w:rPr>
        <w:t xml:space="preserve"> that breach of the Code of Co</w:t>
      </w:r>
      <w:ins w:author="Longstaff, David" w:date="2025-10-06T10:37:47.097Z" w:id="295553261">
        <w:r w:rsidRPr="154EFC7F" w:rsidR="47610B55">
          <w:rPr>
            <w:rFonts w:ascii="Calibri" w:hAnsi="Calibri" w:cs="Calibri"/>
          </w:rPr>
          <w:t>nduct</w:t>
        </w:r>
      </w:ins>
      <w:del w:author="Longstaff, David" w:date="2025-10-06T10:37:43.024Z" w:id="2069602784">
        <w:r w:rsidRPr="154EFC7F" w:rsidDel="13574B94">
          <w:rPr>
            <w:rFonts w:ascii="Calibri" w:hAnsi="Calibri" w:cs="Calibri"/>
          </w:rPr>
          <w:delText>de</w:delText>
        </w:r>
      </w:del>
      <w:r w:rsidRPr="154EFC7F" w:rsidR="13574B94">
        <w:rPr>
          <w:rFonts w:ascii="Calibri" w:hAnsi="Calibri" w:cs="Calibri"/>
        </w:rPr>
        <w:t xml:space="preserve"> may have occurred and the complaint should </w:t>
      </w:r>
      <w:r w:rsidRPr="154EFC7F" w:rsidR="13574B94">
        <w:rPr>
          <w:rFonts w:ascii="Calibri" w:hAnsi="Calibri" w:cs="Calibri"/>
        </w:rPr>
        <w:t>proceed</w:t>
      </w:r>
      <w:r w:rsidRPr="154EFC7F" w:rsidR="13574B94">
        <w:rPr>
          <w:rFonts w:ascii="Calibri" w:hAnsi="Calibri" w:cs="Calibri"/>
        </w:rPr>
        <w:t xml:space="preserve"> to a disciplinary committee (that there is a “Case to Answer”). </w:t>
      </w:r>
    </w:p>
    <w:p w:rsidR="00AE143F" w:rsidP="00AE143F" w:rsidRDefault="00AE143F" w14:paraId="511D28D6" w14:textId="77777777">
      <w:pPr>
        <w:pStyle w:val="NoSpacing"/>
        <w:ind w:left="1224"/>
        <w:jc w:val="both"/>
        <w:rPr>
          <w:rFonts w:ascii="Calibri" w:hAnsi="Calibri" w:cs="Calibri"/>
        </w:rPr>
      </w:pPr>
    </w:p>
    <w:p w:rsidR="00D92773" w:rsidP="00966CCF" w:rsidRDefault="008C6030" w14:paraId="7C466D93" w14:textId="34665B89">
      <w:pPr>
        <w:pStyle w:val="NoSpacing"/>
        <w:numPr>
          <w:ilvl w:val="2"/>
          <w:numId w:val="2"/>
        </w:numPr>
        <w:jc w:val="both"/>
        <w:rPr>
          <w:rFonts w:ascii="Calibri" w:hAnsi="Calibri" w:cs="Calibri"/>
        </w:rPr>
      </w:pPr>
      <w:r w:rsidRPr="154EFC7F" w:rsidR="13574B94">
        <w:rPr>
          <w:rFonts w:ascii="Calibri" w:hAnsi="Calibri" w:cs="Calibri"/>
        </w:rPr>
        <w:t xml:space="preserve">That there is not sufficient evidence to </w:t>
      </w:r>
      <w:r w:rsidRPr="154EFC7F" w:rsidR="13574B94">
        <w:rPr>
          <w:rFonts w:ascii="Calibri" w:hAnsi="Calibri" w:cs="Calibri"/>
        </w:rPr>
        <w:t>reasonably believe</w:t>
      </w:r>
      <w:r w:rsidRPr="154EFC7F" w:rsidR="13574B94">
        <w:rPr>
          <w:rFonts w:ascii="Calibri" w:hAnsi="Calibri" w:cs="Calibri"/>
        </w:rPr>
        <w:t xml:space="preserve"> that breach of the Code of C</w:t>
      </w:r>
      <w:ins w:author="Longstaff, David" w:date="2025-10-06T10:37:39.336Z" w:id="232805999">
        <w:r w:rsidRPr="154EFC7F" w:rsidR="1F4CD627">
          <w:rPr>
            <w:rFonts w:ascii="Calibri" w:hAnsi="Calibri" w:cs="Calibri"/>
          </w:rPr>
          <w:t>onduct</w:t>
        </w:r>
      </w:ins>
      <w:del w:author="Longstaff, David" w:date="2025-10-06T10:37:33.897Z" w:id="1153203447">
        <w:r w:rsidRPr="154EFC7F" w:rsidDel="13574B94">
          <w:rPr>
            <w:rFonts w:ascii="Calibri" w:hAnsi="Calibri" w:cs="Calibri"/>
          </w:rPr>
          <w:delText>ode</w:delText>
        </w:r>
      </w:del>
      <w:r w:rsidRPr="154EFC7F" w:rsidR="13574B94">
        <w:rPr>
          <w:rFonts w:ascii="Calibri" w:hAnsi="Calibri" w:cs="Calibri"/>
        </w:rPr>
        <w:t xml:space="preserve"> may have occurred and the complaint should not be taken further. </w:t>
      </w:r>
    </w:p>
    <w:p w:rsidRPr="00966CCF" w:rsidR="00966CCF" w:rsidP="00966CCF" w:rsidRDefault="00966CCF" w14:paraId="27AC2C13" w14:textId="77777777">
      <w:pPr>
        <w:pStyle w:val="NoSpacing"/>
        <w:jc w:val="both"/>
        <w:rPr>
          <w:rFonts w:ascii="Calibri" w:hAnsi="Calibri" w:cs="Calibri"/>
        </w:rPr>
      </w:pPr>
    </w:p>
    <w:p w:rsidR="00583CC9" w:rsidP="00D92773" w:rsidRDefault="008C6030" w14:paraId="267DA934" w14:textId="5B337D81">
      <w:pPr>
        <w:pStyle w:val="NoSpacing"/>
        <w:numPr>
          <w:ilvl w:val="1"/>
          <w:numId w:val="2"/>
        </w:numPr>
        <w:jc w:val="both"/>
        <w:rPr>
          <w:rFonts w:ascii="Calibri" w:hAnsi="Calibri" w:cs="Calibri"/>
        </w:rPr>
      </w:pPr>
      <w:r w:rsidRPr="154EFC7F" w:rsidR="13574B94">
        <w:rPr>
          <w:rFonts w:ascii="Calibri" w:hAnsi="Calibri" w:cs="Calibri"/>
        </w:rPr>
        <w:t xml:space="preserve">On receipt of the recommendation the </w:t>
      </w:r>
      <w:r w:rsidRPr="154EFC7F" w:rsidR="273B49E7">
        <w:rPr>
          <w:rFonts w:ascii="Calibri" w:hAnsi="Calibri" w:cs="Calibri"/>
        </w:rPr>
        <w:t>senior member of HR staff</w:t>
      </w:r>
      <w:r w:rsidRPr="154EFC7F" w:rsidR="13574B94">
        <w:rPr>
          <w:rFonts w:ascii="Calibri" w:hAnsi="Calibri" w:cs="Calibri"/>
        </w:rPr>
        <w:t xml:space="preserve"> will de</w:t>
      </w:r>
      <w:r w:rsidRPr="154EFC7F" w:rsidR="7B55B1F4">
        <w:rPr>
          <w:rFonts w:ascii="Calibri" w:hAnsi="Calibri" w:cs="Calibri"/>
        </w:rPr>
        <w:t>fine</w:t>
      </w:r>
      <w:r w:rsidRPr="154EFC7F" w:rsidR="13574B94">
        <w:rPr>
          <w:rFonts w:ascii="Calibri" w:hAnsi="Calibri" w:cs="Calibri"/>
        </w:rPr>
        <w:t xml:space="preserve"> whether the complaint should be taken to a </w:t>
      </w:r>
      <w:ins w:author="Longstaff, David" w:date="2025-10-06T10:38:13.646Z" w:id="530327918">
        <w:r w:rsidRPr="154EFC7F" w:rsidR="4F75016B">
          <w:rPr>
            <w:rFonts w:ascii="Calibri" w:hAnsi="Calibri" w:cs="Calibri"/>
          </w:rPr>
          <w:t>D</w:t>
        </w:r>
      </w:ins>
      <w:del w:author="Longstaff, David" w:date="2025-10-06T10:38:13.403Z" w:id="2048437323">
        <w:r w:rsidRPr="154EFC7F" w:rsidDel="13574B94">
          <w:rPr>
            <w:rFonts w:ascii="Calibri" w:hAnsi="Calibri" w:cs="Calibri"/>
          </w:rPr>
          <w:delText>d</w:delText>
        </w:r>
      </w:del>
      <w:r w:rsidRPr="154EFC7F" w:rsidR="13574B94">
        <w:rPr>
          <w:rFonts w:ascii="Calibri" w:hAnsi="Calibri" w:cs="Calibri"/>
        </w:rPr>
        <w:t xml:space="preserve">isciplinary </w:t>
      </w:r>
      <w:del w:author="Longstaff, David" w:date="2025-10-06T10:38:11.317Z" w:id="788903242">
        <w:r w:rsidRPr="154EFC7F" w:rsidDel="13574B94">
          <w:rPr>
            <w:rFonts w:ascii="Calibri" w:hAnsi="Calibri" w:cs="Calibri"/>
          </w:rPr>
          <w:delText>committee</w:delText>
        </w:r>
      </w:del>
      <w:ins w:author="Longstaff, David" w:date="2025-10-06T10:38:11.823Z" w:id="1143796083">
        <w:r w:rsidRPr="154EFC7F" w:rsidR="37CAC6CD">
          <w:rPr>
            <w:rFonts w:ascii="Calibri" w:hAnsi="Calibri" w:cs="Calibri"/>
          </w:rPr>
          <w:t>Panel</w:t>
        </w:r>
      </w:ins>
      <w:r w:rsidRPr="154EFC7F" w:rsidR="13574B94">
        <w:rPr>
          <w:rFonts w:ascii="Calibri" w:hAnsi="Calibri" w:cs="Calibri"/>
        </w:rPr>
        <w:t xml:space="preserve"> or not be taken further and inform the complainant and the person or persons against whom the complaint has been made.</w:t>
      </w:r>
    </w:p>
    <w:p w:rsidR="00F00AD0" w:rsidP="00F00AD0" w:rsidRDefault="00F00AD0" w14:paraId="041D5A4D" w14:textId="77777777">
      <w:pPr>
        <w:pStyle w:val="NoSpacing"/>
        <w:ind w:left="792"/>
        <w:jc w:val="both"/>
        <w:rPr>
          <w:rFonts w:ascii="Calibri" w:hAnsi="Calibri" w:cs="Calibri"/>
        </w:rPr>
      </w:pPr>
    </w:p>
    <w:p w:rsidRPr="00ED68BA" w:rsidR="00F00AD0" w:rsidP="00F00AD0" w:rsidRDefault="00A325BE" w14:paraId="184085D5" w14:textId="4F12A8FD">
      <w:pPr>
        <w:pStyle w:val="NoSpacing"/>
        <w:numPr>
          <w:ilvl w:val="0"/>
          <w:numId w:val="2"/>
        </w:numPr>
        <w:jc w:val="both"/>
        <w:rPr>
          <w:rFonts w:ascii="Calibri" w:hAnsi="Calibri" w:cs="Calibri"/>
          <w:b/>
          <w:bCs/>
        </w:rPr>
      </w:pPr>
      <w:r w:rsidRPr="00ED68BA">
        <w:rPr>
          <w:rFonts w:ascii="Calibri" w:hAnsi="Calibri" w:cs="Calibri"/>
          <w:b/>
          <w:bCs/>
        </w:rPr>
        <w:t>Disciplinary Panel</w:t>
      </w:r>
    </w:p>
    <w:p w:rsidR="00ED68BA" w:rsidP="00ED68BA" w:rsidRDefault="00ED68BA" w14:paraId="7FFA84D1" w14:textId="77777777">
      <w:pPr>
        <w:pStyle w:val="NoSpacing"/>
        <w:ind w:left="360"/>
        <w:jc w:val="both"/>
        <w:rPr>
          <w:rFonts w:ascii="Calibri" w:hAnsi="Calibri" w:cs="Calibri"/>
        </w:rPr>
      </w:pPr>
    </w:p>
    <w:p w:rsidR="00E85DD9" w:rsidP="00ED68BA" w:rsidRDefault="006C5E97" w14:paraId="4F707C07" w14:textId="01ED7EEA">
      <w:pPr>
        <w:pStyle w:val="NoSpacing"/>
        <w:numPr>
          <w:ilvl w:val="1"/>
          <w:numId w:val="2"/>
        </w:numPr>
        <w:jc w:val="both"/>
        <w:rPr>
          <w:rFonts w:ascii="Calibri" w:hAnsi="Calibri" w:cs="Calibri"/>
        </w:rPr>
      </w:pPr>
      <w:r w:rsidRPr="006C5E97">
        <w:rPr>
          <w:rFonts w:ascii="Calibri" w:hAnsi="Calibri" w:cs="Calibri"/>
        </w:rPr>
        <w:t xml:space="preserve">Should it be determined that there is a case to answer the </w:t>
      </w:r>
      <w:r>
        <w:rPr>
          <w:rFonts w:ascii="Calibri" w:hAnsi="Calibri" w:cs="Calibri"/>
        </w:rPr>
        <w:t>senior member of HR staff</w:t>
      </w:r>
      <w:r w:rsidRPr="006C5E97">
        <w:rPr>
          <w:rFonts w:ascii="Calibri" w:hAnsi="Calibri" w:cs="Calibri"/>
        </w:rPr>
        <w:t xml:space="preserve"> </w:t>
      </w:r>
      <w:r>
        <w:rPr>
          <w:rFonts w:ascii="Calibri" w:hAnsi="Calibri" w:cs="Calibri"/>
        </w:rPr>
        <w:t>will</w:t>
      </w:r>
      <w:r w:rsidRPr="006C5E97">
        <w:rPr>
          <w:rFonts w:ascii="Calibri" w:hAnsi="Calibri" w:cs="Calibri"/>
        </w:rPr>
        <w:t xml:space="preserve"> convene a Disciplinary Panel </w:t>
      </w:r>
      <w:r>
        <w:rPr>
          <w:rFonts w:ascii="Calibri" w:hAnsi="Calibri" w:cs="Calibri"/>
        </w:rPr>
        <w:t xml:space="preserve">to meet </w:t>
      </w:r>
      <w:r w:rsidRPr="006C5E97">
        <w:rPr>
          <w:rFonts w:ascii="Calibri" w:hAnsi="Calibri" w:cs="Calibri"/>
        </w:rPr>
        <w:t xml:space="preserve">within </w:t>
      </w:r>
      <w:r>
        <w:rPr>
          <w:rFonts w:ascii="Calibri" w:hAnsi="Calibri" w:cs="Calibri"/>
        </w:rPr>
        <w:t>1</w:t>
      </w:r>
      <w:r w:rsidR="00F97081">
        <w:rPr>
          <w:rFonts w:ascii="Calibri" w:hAnsi="Calibri" w:cs="Calibri"/>
        </w:rPr>
        <w:t>5</w:t>
      </w:r>
      <w:r w:rsidRPr="006C5E97">
        <w:rPr>
          <w:rFonts w:ascii="Calibri" w:hAnsi="Calibri" w:cs="Calibri"/>
        </w:rPr>
        <w:t xml:space="preserve"> </w:t>
      </w:r>
      <w:r>
        <w:rPr>
          <w:rFonts w:ascii="Calibri" w:hAnsi="Calibri" w:cs="Calibri"/>
        </w:rPr>
        <w:t xml:space="preserve">working </w:t>
      </w:r>
      <w:r w:rsidRPr="006C5E97">
        <w:rPr>
          <w:rFonts w:ascii="Calibri" w:hAnsi="Calibri" w:cs="Calibri"/>
        </w:rPr>
        <w:t xml:space="preserve">days of the conclusion of the investigation. The purpose of the panel shall be to determine if the Code of Conduct has been breached and what action should be taken. </w:t>
      </w:r>
    </w:p>
    <w:p w:rsidR="00E85DD9" w:rsidP="00E85DD9" w:rsidRDefault="00E85DD9" w14:paraId="6EB924CE" w14:textId="77777777">
      <w:pPr>
        <w:pStyle w:val="NoSpacing"/>
        <w:ind w:left="792"/>
        <w:jc w:val="both"/>
        <w:rPr>
          <w:rFonts w:ascii="Calibri" w:hAnsi="Calibri" w:cs="Calibri"/>
        </w:rPr>
      </w:pPr>
    </w:p>
    <w:p w:rsidR="00287F60" w:rsidP="00287F60" w:rsidRDefault="006C5E97" w14:paraId="3AF16FD3" w14:textId="0A5A97FE">
      <w:pPr>
        <w:pStyle w:val="NoSpacing"/>
        <w:numPr>
          <w:ilvl w:val="1"/>
          <w:numId w:val="2"/>
        </w:numPr>
        <w:jc w:val="both"/>
        <w:rPr>
          <w:rFonts w:ascii="Calibri" w:hAnsi="Calibri" w:cs="Calibri"/>
        </w:rPr>
      </w:pPr>
      <w:r w:rsidRPr="154EFC7F" w:rsidR="2B5467FE">
        <w:rPr>
          <w:rFonts w:ascii="Calibri" w:hAnsi="Calibri" w:cs="Calibri"/>
        </w:rPr>
        <w:t>The Disciplinary Panel shall consist of</w:t>
      </w:r>
      <w:del w:author="Longstaff, David" w:date="2025-10-06T10:39:04.189Z" w:id="1205699598">
        <w:r w:rsidRPr="154EFC7F" w:rsidDel="2B5467FE">
          <w:rPr>
            <w:rFonts w:ascii="Calibri" w:hAnsi="Calibri" w:cs="Calibri"/>
          </w:rPr>
          <w:delText xml:space="preserve"> the</w:delText>
        </w:r>
      </w:del>
      <w:r w:rsidRPr="154EFC7F" w:rsidR="2B5467FE">
        <w:rPr>
          <w:rFonts w:ascii="Calibri" w:hAnsi="Calibri" w:cs="Calibri"/>
        </w:rPr>
        <w:t xml:space="preserve"> </w:t>
      </w:r>
      <w:r w:rsidRPr="154EFC7F" w:rsidR="3DE5AAAC">
        <w:rPr>
          <w:rFonts w:ascii="Calibri" w:hAnsi="Calibri" w:cs="Calibri"/>
        </w:rPr>
        <w:t>a member of the Trustee Board</w:t>
      </w:r>
      <w:r w:rsidRPr="154EFC7F" w:rsidR="2B5467FE">
        <w:rPr>
          <w:rFonts w:ascii="Calibri" w:hAnsi="Calibri" w:cs="Calibri"/>
        </w:rPr>
        <w:t xml:space="preserve"> (Chair) and two other </w:t>
      </w:r>
      <w:ins w:author="Longstaff, David" w:date="2025-10-06T10:39:12.433Z" w:id="2001800204">
        <w:r w:rsidRPr="154EFC7F" w:rsidR="7FF1EDBF">
          <w:rPr>
            <w:rFonts w:ascii="Calibri" w:hAnsi="Calibri" w:cs="Calibri"/>
          </w:rPr>
          <w:t xml:space="preserve">appropriate </w:t>
        </w:r>
      </w:ins>
      <w:r w:rsidRPr="154EFC7F" w:rsidR="2B5467FE">
        <w:rPr>
          <w:rFonts w:ascii="Calibri" w:hAnsi="Calibri" w:cs="Calibri"/>
        </w:rPr>
        <w:t xml:space="preserve">persons appointed from among </w:t>
      </w:r>
      <w:r w:rsidRPr="154EFC7F" w:rsidR="3DE5AAAC">
        <w:rPr>
          <w:rFonts w:ascii="Calibri" w:hAnsi="Calibri" w:cs="Calibri"/>
        </w:rPr>
        <w:t xml:space="preserve">the UUSU </w:t>
      </w:r>
      <w:del w:author="Longstaff, David" w:date="2025-10-06T10:39:16.258Z" w:id="1292440316">
        <w:r w:rsidRPr="154EFC7F" w:rsidDel="3DE5AAAC">
          <w:rPr>
            <w:rFonts w:ascii="Calibri" w:hAnsi="Calibri" w:cs="Calibri"/>
          </w:rPr>
          <w:delText>management</w:delText>
        </w:r>
      </w:del>
      <w:ins w:author="Longstaff, David" w:date="2025-10-06T10:39:16.871Z" w:id="206653668">
        <w:r w:rsidRPr="154EFC7F" w:rsidR="27388510">
          <w:rPr>
            <w:rFonts w:ascii="Calibri" w:hAnsi="Calibri" w:cs="Calibri"/>
          </w:rPr>
          <w:t>staff</w:t>
        </w:r>
      </w:ins>
      <w:r w:rsidRPr="154EFC7F" w:rsidR="3DE5AAAC">
        <w:rPr>
          <w:rFonts w:ascii="Calibri" w:hAnsi="Calibri" w:cs="Calibri"/>
        </w:rPr>
        <w:t xml:space="preserve"> group </w:t>
      </w:r>
      <w:r w:rsidRPr="154EFC7F" w:rsidR="2B5467FE">
        <w:rPr>
          <w:rFonts w:ascii="Calibri" w:hAnsi="Calibri" w:cs="Calibri"/>
        </w:rPr>
        <w:t>o</w:t>
      </w:r>
      <w:r w:rsidRPr="154EFC7F" w:rsidR="0DBC01E5">
        <w:rPr>
          <w:rFonts w:ascii="Calibri" w:hAnsi="Calibri" w:cs="Calibri"/>
        </w:rPr>
        <w:t xml:space="preserve">r the Student Executive </w:t>
      </w:r>
      <w:r w:rsidRPr="154EFC7F" w:rsidR="2B5467FE">
        <w:rPr>
          <w:rFonts w:ascii="Calibri" w:hAnsi="Calibri" w:cs="Calibri"/>
        </w:rPr>
        <w:t>who are not connected to the complainant or the person or persons against whom the complaint has been made.</w:t>
      </w:r>
      <w:r w:rsidRPr="154EFC7F" w:rsidR="7650E12F">
        <w:rPr>
          <w:rFonts w:ascii="Calibri" w:hAnsi="Calibri" w:cs="Calibri"/>
        </w:rPr>
        <w:t xml:space="preserve">  </w:t>
      </w:r>
      <w:r w:rsidRPr="154EFC7F" w:rsidR="7650E12F">
        <w:rPr>
          <w:rFonts w:ascii="Calibri" w:hAnsi="Calibri" w:cs="Calibri"/>
        </w:rPr>
        <w:t xml:space="preserve">The </w:t>
      </w:r>
      <w:r w:rsidRPr="154EFC7F" w:rsidR="7650E12F">
        <w:rPr>
          <w:rFonts w:ascii="Calibri" w:hAnsi="Calibri" w:cs="Calibri"/>
        </w:rPr>
        <w:t>senior HR staff member</w:t>
      </w:r>
      <w:r w:rsidRPr="154EFC7F" w:rsidR="7650E12F">
        <w:rPr>
          <w:rFonts w:ascii="Calibri" w:hAnsi="Calibri" w:cs="Calibri"/>
        </w:rPr>
        <w:t xml:space="preserve"> shall also appoint a person who they </w:t>
      </w:r>
      <w:r w:rsidRPr="154EFC7F" w:rsidR="7650E12F">
        <w:rPr>
          <w:rFonts w:ascii="Calibri" w:hAnsi="Calibri" w:cs="Calibri"/>
        </w:rPr>
        <w:t>deem</w:t>
      </w:r>
      <w:r w:rsidRPr="154EFC7F" w:rsidR="7650E12F">
        <w:rPr>
          <w:rFonts w:ascii="Calibri" w:hAnsi="Calibri" w:cs="Calibri"/>
        </w:rPr>
        <w:t xml:space="preserve"> to be suitable to act as secretary to the Panel. </w:t>
      </w:r>
    </w:p>
    <w:p w:rsidRPr="00287F60" w:rsidR="00287F60" w:rsidP="00287F60" w:rsidRDefault="00287F60" w14:paraId="14B62472" w14:textId="77777777">
      <w:pPr>
        <w:pStyle w:val="NoSpacing"/>
        <w:jc w:val="both"/>
        <w:rPr>
          <w:rFonts w:ascii="Calibri" w:hAnsi="Calibri" w:cs="Calibri"/>
        </w:rPr>
      </w:pPr>
    </w:p>
    <w:p w:rsidR="0061078E" w:rsidP="0061078E" w:rsidRDefault="00287F60" w14:paraId="5DBA449D" w14:textId="742EA44F">
      <w:pPr>
        <w:pStyle w:val="NoSpacing"/>
        <w:numPr>
          <w:ilvl w:val="1"/>
          <w:numId w:val="2"/>
        </w:numPr>
        <w:jc w:val="both"/>
        <w:rPr>
          <w:rFonts w:ascii="Calibri" w:hAnsi="Calibri" w:cs="Calibri"/>
        </w:rPr>
      </w:pPr>
      <w:r w:rsidRPr="00287F60">
        <w:rPr>
          <w:rFonts w:ascii="Calibri" w:hAnsi="Calibri" w:cs="Calibri"/>
        </w:rPr>
        <w:t xml:space="preserve">The Disciplinary Panel and person or persons against whom the complaint has been made will be given a report from the Investigating Officer that sets out the evidence they have found that indicates a breach of the Code has occurred. They will receive this at least 3 </w:t>
      </w:r>
      <w:r w:rsidR="005F648F">
        <w:rPr>
          <w:rFonts w:ascii="Calibri" w:hAnsi="Calibri" w:cs="Calibri"/>
        </w:rPr>
        <w:t xml:space="preserve">working </w:t>
      </w:r>
      <w:r w:rsidRPr="00287F60">
        <w:rPr>
          <w:rFonts w:ascii="Calibri" w:hAnsi="Calibri" w:cs="Calibri"/>
        </w:rPr>
        <w:t xml:space="preserve">days before the meeting of the Disciplinary Panel. </w:t>
      </w:r>
    </w:p>
    <w:p w:rsidRPr="0061078E" w:rsidR="0061078E" w:rsidP="0061078E" w:rsidRDefault="0061078E" w14:paraId="25AB77C8" w14:textId="77777777">
      <w:pPr>
        <w:pStyle w:val="NoSpacing"/>
        <w:jc w:val="both"/>
        <w:rPr>
          <w:rFonts w:ascii="Calibri" w:hAnsi="Calibri" w:cs="Calibri"/>
        </w:rPr>
      </w:pPr>
    </w:p>
    <w:p w:rsidR="002526BB" w:rsidP="002526BB" w:rsidRDefault="00287F60" w14:paraId="46E5B766" w14:textId="509198F7">
      <w:pPr>
        <w:pStyle w:val="NoSpacing"/>
        <w:numPr>
          <w:ilvl w:val="1"/>
          <w:numId w:val="2"/>
        </w:numPr>
        <w:jc w:val="both"/>
        <w:rPr>
          <w:ins w:author="Longstaff, David" w:date="2025-10-06T10:47:04.468Z" w16du:dateUtc="2025-10-06T10:47:04.468Z" w:id="258818500"/>
          <w:rFonts w:ascii="Calibri" w:hAnsi="Calibri" w:cs="Calibri"/>
        </w:rPr>
      </w:pPr>
      <w:r w:rsidRPr="154EFC7F" w:rsidR="7650E12F">
        <w:rPr>
          <w:rFonts w:ascii="Calibri" w:hAnsi="Calibri" w:cs="Calibri"/>
        </w:rPr>
        <w:t xml:space="preserve">The Disciplinary Panel shall meet to discuss the complaint within </w:t>
      </w:r>
      <w:r w:rsidRPr="154EFC7F" w:rsidR="0311477D">
        <w:rPr>
          <w:rFonts w:ascii="Calibri" w:hAnsi="Calibri" w:cs="Calibri"/>
        </w:rPr>
        <w:t xml:space="preserve">the </w:t>
      </w:r>
      <w:r w:rsidRPr="154EFC7F" w:rsidR="0311477D">
        <w:rPr>
          <w:rFonts w:ascii="Calibri" w:hAnsi="Calibri" w:cs="Calibri"/>
        </w:rPr>
        <w:t>timeframe</w:t>
      </w:r>
      <w:r w:rsidRPr="154EFC7F" w:rsidR="0311477D">
        <w:rPr>
          <w:rFonts w:ascii="Calibri" w:hAnsi="Calibri" w:cs="Calibri"/>
        </w:rPr>
        <w:t xml:space="preserve"> set out in section 4.1</w:t>
      </w:r>
      <w:r w:rsidRPr="154EFC7F" w:rsidR="7650E12F">
        <w:rPr>
          <w:rFonts w:ascii="Calibri" w:hAnsi="Calibri" w:cs="Calibri"/>
        </w:rPr>
        <w:t xml:space="preserve">. The meeting can be in person or remotely provided that all members can communicate with each other via sound. The person or persons against whom the complaint has been made will be invited to attend the Panel Meeting to put their case forward and answer any questions of the Disciplinary Panel. They do not need to do so but this will not stop the Disciplinary Panel </w:t>
      </w:r>
      <w:r w:rsidRPr="154EFC7F" w:rsidR="7650E12F">
        <w:rPr>
          <w:rFonts w:ascii="Calibri" w:hAnsi="Calibri" w:cs="Calibri"/>
        </w:rPr>
        <w:t>making a decision</w:t>
      </w:r>
      <w:r w:rsidRPr="154EFC7F" w:rsidR="7650E12F">
        <w:rPr>
          <w:rFonts w:ascii="Calibri" w:hAnsi="Calibri" w:cs="Calibri"/>
        </w:rPr>
        <w:t>. Any person attending may be joined by one representative</w:t>
      </w:r>
      <w:ins w:author="Longstaff, David" w:date="2025-10-06T10:43:47.531Z" w:id="1666263868">
        <w:r w:rsidRPr="154EFC7F" w:rsidR="28B6030B">
          <w:rPr>
            <w:rFonts w:ascii="Calibri" w:hAnsi="Calibri" w:cs="Calibri"/>
          </w:rPr>
          <w:t>, at the discretion of the Panel,</w:t>
        </w:r>
      </w:ins>
      <w:r w:rsidRPr="154EFC7F" w:rsidR="7650E12F">
        <w:rPr>
          <w:rFonts w:ascii="Calibri" w:hAnsi="Calibri" w:cs="Calibri"/>
        </w:rPr>
        <w:t xml:space="preserve"> to support them </w:t>
      </w:r>
      <w:ins w:author="Longstaff, David" w:date="2025-10-06T10:46:26.255Z" w:id="934098404">
        <w:r w:rsidRPr="154EFC7F" w:rsidR="623DF140">
          <w:rPr>
            <w:rFonts w:ascii="Calibri" w:hAnsi="Calibri" w:cs="Calibri"/>
          </w:rPr>
          <w:t xml:space="preserve">or offer any reasonable adjustments </w:t>
        </w:r>
      </w:ins>
      <w:r w:rsidRPr="154EFC7F" w:rsidR="7650E12F">
        <w:rPr>
          <w:rFonts w:ascii="Calibri" w:hAnsi="Calibri" w:cs="Calibri"/>
        </w:rPr>
        <w:t>during the</w:t>
      </w:r>
      <w:ins w:author="Longstaff, David" w:date="2025-10-06T10:43:54.189Z" w:id="1633382050">
        <w:r w:rsidRPr="154EFC7F" w:rsidR="25269DE7">
          <w:rPr>
            <w:rFonts w:ascii="Calibri" w:hAnsi="Calibri" w:cs="Calibri"/>
          </w:rPr>
          <w:t xml:space="preserve"> meeting</w:t>
        </w:r>
      </w:ins>
      <w:del w:author="Longstaff, David" w:date="2025-10-06T10:43:51.303Z" w:id="435468693">
        <w:r w:rsidRPr="154EFC7F" w:rsidDel="7650E12F">
          <w:rPr>
            <w:rFonts w:ascii="Calibri" w:hAnsi="Calibri" w:cs="Calibri"/>
          </w:rPr>
          <w:delText xml:space="preserve"> Panel</w:delText>
        </w:r>
      </w:del>
      <w:r w:rsidRPr="154EFC7F" w:rsidR="7650E12F">
        <w:rPr>
          <w:rFonts w:ascii="Calibri" w:hAnsi="Calibri" w:cs="Calibri"/>
        </w:rPr>
        <w:t xml:space="preserve">. </w:t>
      </w:r>
    </w:p>
    <w:p w:rsidR="002526BB" w:rsidP="154EFC7F" w:rsidRDefault="00287F60" w14:paraId="48C6CAE9" w14:textId="74649CE0">
      <w:pPr>
        <w:pStyle w:val="NoSpacing"/>
        <w:ind w:left="792"/>
        <w:jc w:val="both"/>
        <w:rPr>
          <w:ins w:author="Longstaff, David" w:date="2025-10-06T10:46:55.899Z" w16du:dateUtc="2025-10-06T10:46:55.899Z" w:id="178006563"/>
          <w:rFonts w:ascii="Calibri" w:hAnsi="Calibri" w:cs="Calibri"/>
        </w:rPr>
        <w:pPrChange w:author="Longstaff, David" w:date="2025-10-06T10:47:04.979Z">
          <w:pPr>
            <w:pStyle w:val="NoSpacing"/>
            <w:numPr>
              <w:ilvl w:val="1"/>
              <w:numId w:val="2"/>
            </w:numPr>
            <w:jc w:val="both"/>
          </w:pPr>
        </w:pPrChange>
      </w:pPr>
    </w:p>
    <w:p w:rsidR="002526BB" w:rsidP="002526BB" w:rsidRDefault="00287F60" w14:paraId="02FA6AF2" w14:textId="412FB5EF">
      <w:pPr>
        <w:pStyle w:val="NoSpacing"/>
        <w:numPr>
          <w:ilvl w:val="1"/>
          <w:numId w:val="2"/>
        </w:numPr>
        <w:jc w:val="both"/>
        <w:rPr>
          <w:rFonts w:ascii="Calibri" w:hAnsi="Calibri" w:cs="Calibri"/>
        </w:rPr>
      </w:pPr>
      <w:r w:rsidRPr="154EFC7F" w:rsidR="7650E12F">
        <w:rPr>
          <w:rFonts w:ascii="Calibri" w:hAnsi="Calibri" w:cs="Calibri"/>
        </w:rPr>
        <w:t xml:space="preserve">As this is not a legal process </w:t>
      </w:r>
      <w:ins w:author="Longstaff, David" w:date="2025-10-06T10:48:24.742Z" w:id="1704073225">
        <w:r w:rsidRPr="154EFC7F" w:rsidR="4EF8BA6A">
          <w:rPr>
            <w:rFonts w:ascii="Calibri" w:hAnsi="Calibri" w:cs="Calibri"/>
          </w:rPr>
          <w:t>any</w:t>
        </w:r>
      </w:ins>
      <w:del w:author="Longstaff, David" w:date="2025-10-06T10:48:23.497Z" w:id="1515271662">
        <w:r w:rsidRPr="154EFC7F" w:rsidDel="7650E12F">
          <w:rPr>
            <w:rFonts w:ascii="Calibri" w:hAnsi="Calibri" w:cs="Calibri"/>
          </w:rPr>
          <w:delText>this</w:delText>
        </w:r>
      </w:del>
      <w:r w:rsidRPr="154EFC7F" w:rsidR="7650E12F">
        <w:rPr>
          <w:rFonts w:ascii="Calibri" w:hAnsi="Calibri" w:cs="Calibri"/>
        </w:rPr>
        <w:t xml:space="preserve"> person</w:t>
      </w:r>
      <w:ins w:author="Longstaff, David" w:date="2025-10-06T10:48:33.019Z" w:id="1687115978">
        <w:r w:rsidRPr="154EFC7F" w:rsidR="6999333E">
          <w:rPr>
            <w:rFonts w:ascii="Calibri" w:hAnsi="Calibri" w:cs="Calibri"/>
          </w:rPr>
          <w:t xml:space="preserve"> acting as a </w:t>
        </w:r>
      </w:ins>
      <w:ins w:author="Longstaff, David" w:date="2025-10-06T10:49:23.807Z" w:id="82344630">
        <w:r w:rsidRPr="154EFC7F" w:rsidR="5A86A49A">
          <w:rPr>
            <w:rFonts w:ascii="Calibri" w:hAnsi="Calibri" w:cs="Calibri"/>
          </w:rPr>
          <w:t>representative</w:t>
        </w:r>
      </w:ins>
      <w:r w:rsidRPr="154EFC7F" w:rsidR="7650E12F">
        <w:rPr>
          <w:rFonts w:ascii="Calibri" w:hAnsi="Calibri" w:cs="Calibri"/>
        </w:rPr>
        <w:t xml:space="preserve"> may not</w:t>
      </w:r>
      <w:ins w:author="Longstaff, David" w:date="2025-10-06T10:48:44.64Z" w:id="1724396387">
        <w:r w:rsidRPr="154EFC7F" w:rsidR="19BBF32F">
          <w:rPr>
            <w:rFonts w:ascii="Calibri" w:hAnsi="Calibri" w:cs="Calibri"/>
          </w:rPr>
          <w:t xml:space="preserve"> act or represent</w:t>
        </w:r>
        <w:r w:rsidRPr="154EFC7F" w:rsidR="60239339">
          <w:rPr>
            <w:rFonts w:ascii="Calibri" w:hAnsi="Calibri" w:cs="Calibri"/>
          </w:rPr>
          <w:t xml:space="preserve"> </w:t>
        </w:r>
        <w:r w:rsidRPr="154EFC7F" w:rsidR="60239339">
          <w:rPr>
            <w:rFonts w:ascii="Calibri" w:hAnsi="Calibri" w:cs="Calibri"/>
          </w:rPr>
          <w:t xml:space="preserve">at the meeting </w:t>
        </w:r>
      </w:ins>
      <w:del w:author="Longstaff, David" w:date="2025-10-06T10:49:02.036Z" w:id="1615842624">
        <w:r w:rsidRPr="154EFC7F" w:rsidDel="7650E12F">
          <w:rPr>
            <w:rFonts w:ascii="Calibri" w:hAnsi="Calibri" w:cs="Calibri"/>
          </w:rPr>
          <w:delText xml:space="preserve"> </w:delText>
        </w:r>
      </w:del>
      <w:ins w:author="Longstaff, David" w:date="2025-10-06T10:48:46.591Z" w:id="1248467874">
        <w:r w:rsidRPr="154EFC7F" w:rsidR="672FA064">
          <w:rPr>
            <w:rFonts w:ascii="Calibri" w:hAnsi="Calibri" w:cs="Calibri"/>
          </w:rPr>
          <w:t>in</w:t>
        </w:r>
      </w:ins>
      <w:ins w:author="Longstaff, David" w:date="2025-10-06T10:49:04.009Z" w:id="214280264">
        <w:r w:rsidRPr="154EFC7F" w:rsidR="1373FC98">
          <w:rPr>
            <w:rFonts w:ascii="Calibri" w:hAnsi="Calibri" w:cs="Calibri"/>
          </w:rPr>
          <w:t xml:space="preserve"> a</w:t>
        </w:r>
      </w:ins>
      <w:ins w:author="Longstaff, David" w:date="2025-10-06T10:48:46.591Z" w:id="191754110">
        <w:r w:rsidRPr="154EFC7F" w:rsidR="672FA064">
          <w:rPr>
            <w:rFonts w:ascii="Calibri" w:hAnsi="Calibri" w:cs="Calibri"/>
          </w:rPr>
          <w:t xml:space="preserve"> </w:t>
        </w:r>
      </w:ins>
      <w:del w:author="Longstaff, David" w:date="2025-10-06T10:48:48.579Z" w:id="167572961">
        <w:r w:rsidRPr="154EFC7F" w:rsidDel="7650E12F">
          <w:rPr>
            <w:rFonts w:ascii="Calibri" w:hAnsi="Calibri" w:cs="Calibri"/>
          </w:rPr>
          <w:delText xml:space="preserve">be a </w:delText>
        </w:r>
      </w:del>
      <w:r w:rsidRPr="154EFC7F" w:rsidR="7650E12F">
        <w:rPr>
          <w:rFonts w:ascii="Calibri" w:hAnsi="Calibri" w:cs="Calibri"/>
        </w:rPr>
        <w:t xml:space="preserve">legal </w:t>
      </w:r>
      <w:ins w:author="Longstaff, David" w:date="2025-10-06T10:49:10.813Z" w:id="1415251804">
        <w:r w:rsidRPr="154EFC7F" w:rsidR="264FBC55">
          <w:rPr>
            <w:rFonts w:ascii="Calibri" w:hAnsi="Calibri" w:cs="Calibri"/>
          </w:rPr>
          <w:t>capacity</w:t>
        </w:r>
      </w:ins>
      <w:del w:author="Longstaff, David" w:date="2025-10-06T10:49:06.467Z" w:id="1603818186">
        <w:r w:rsidRPr="154EFC7F" w:rsidDel="7650E12F">
          <w:rPr>
            <w:rFonts w:ascii="Calibri" w:hAnsi="Calibri" w:cs="Calibri"/>
          </w:rPr>
          <w:delText>representative</w:delText>
        </w:r>
      </w:del>
      <w:r w:rsidRPr="154EFC7F" w:rsidR="7650E12F">
        <w:rPr>
          <w:rFonts w:ascii="Calibri" w:hAnsi="Calibri" w:cs="Calibri"/>
        </w:rPr>
        <w:t xml:space="preserve">. </w:t>
      </w:r>
    </w:p>
    <w:p w:rsidRPr="002526BB" w:rsidR="002526BB" w:rsidP="002526BB" w:rsidRDefault="002526BB" w14:paraId="777484B8" w14:textId="77777777">
      <w:pPr>
        <w:pStyle w:val="NoSpacing"/>
        <w:jc w:val="both"/>
        <w:rPr>
          <w:rFonts w:ascii="Calibri" w:hAnsi="Calibri" w:cs="Calibri"/>
        </w:rPr>
      </w:pPr>
    </w:p>
    <w:p w:rsidR="002526BB" w:rsidP="002526BB" w:rsidRDefault="00287F60" w14:paraId="15888F24" w14:textId="0D845728">
      <w:pPr>
        <w:pStyle w:val="NoSpacing"/>
        <w:numPr>
          <w:ilvl w:val="1"/>
          <w:numId w:val="2"/>
        </w:numPr>
        <w:jc w:val="both"/>
        <w:rPr>
          <w:rFonts w:ascii="Calibri" w:hAnsi="Calibri" w:cs="Calibri"/>
        </w:rPr>
      </w:pPr>
      <w:r w:rsidRPr="154EFC7F" w:rsidR="7650E12F">
        <w:rPr>
          <w:rFonts w:ascii="Calibri" w:hAnsi="Calibri" w:cs="Calibri"/>
        </w:rPr>
        <w:t xml:space="preserve">Once the persons or persons against whom the complaint has been made have given their evidence they shall </w:t>
      </w:r>
      <w:r w:rsidRPr="154EFC7F" w:rsidR="7650E12F">
        <w:rPr>
          <w:rFonts w:ascii="Calibri" w:hAnsi="Calibri" w:cs="Calibri"/>
        </w:rPr>
        <w:t>leave</w:t>
      </w:r>
      <w:ins w:author="Longstaff, David" w:date="2025-10-06T10:50:18.207Z" w:id="109426671">
        <w:r w:rsidRPr="154EFC7F" w:rsidR="4DCB75D5">
          <w:rPr>
            <w:rFonts w:ascii="Calibri" w:hAnsi="Calibri" w:cs="Calibri"/>
          </w:rPr>
          <w:t>,</w:t>
        </w:r>
      </w:ins>
      <w:r w:rsidRPr="154EFC7F" w:rsidR="7650E12F">
        <w:rPr>
          <w:rFonts w:ascii="Calibri" w:hAnsi="Calibri" w:cs="Calibri"/>
        </w:rPr>
        <w:t xml:space="preserve"> and the Disciplinary Panel shall decide on whether there has been a breach of the Code of Conduct and what the actions should be (see section </w:t>
      </w:r>
      <w:r w:rsidRPr="154EFC7F" w:rsidR="684784BE">
        <w:rPr>
          <w:rFonts w:ascii="Calibri" w:hAnsi="Calibri" w:cs="Calibri"/>
        </w:rPr>
        <w:t>5</w:t>
      </w:r>
      <w:r w:rsidRPr="154EFC7F" w:rsidR="7650E12F">
        <w:rPr>
          <w:rFonts w:ascii="Calibri" w:hAnsi="Calibri" w:cs="Calibri"/>
        </w:rPr>
        <w:t xml:space="preserve">). </w:t>
      </w:r>
    </w:p>
    <w:p w:rsidRPr="002526BB" w:rsidR="002526BB" w:rsidP="002526BB" w:rsidRDefault="002526BB" w14:paraId="75B39B58" w14:textId="77777777">
      <w:pPr>
        <w:pStyle w:val="NoSpacing"/>
        <w:jc w:val="both"/>
        <w:rPr>
          <w:rFonts w:ascii="Calibri" w:hAnsi="Calibri" w:cs="Calibri"/>
        </w:rPr>
      </w:pPr>
    </w:p>
    <w:p w:rsidR="002526BB" w:rsidP="002526BB" w:rsidRDefault="00287F60" w14:paraId="55ABB7F2" w14:textId="1387203A">
      <w:pPr>
        <w:pStyle w:val="NoSpacing"/>
        <w:numPr>
          <w:ilvl w:val="1"/>
          <w:numId w:val="2"/>
        </w:numPr>
        <w:jc w:val="both"/>
        <w:rPr>
          <w:rFonts w:ascii="Calibri" w:hAnsi="Calibri" w:cs="Calibri"/>
        </w:rPr>
      </w:pPr>
      <w:r w:rsidRPr="00287F60">
        <w:rPr>
          <w:rFonts w:ascii="Calibri" w:hAnsi="Calibri" w:cs="Calibri"/>
        </w:rPr>
        <w:t xml:space="preserve">Once a decision has been made the Disciplinary Panel shall inform the complaint and the person or person against whom the complaint has been made. There will </w:t>
      </w:r>
      <w:r w:rsidR="007B27B4">
        <w:rPr>
          <w:rFonts w:ascii="Calibri" w:hAnsi="Calibri" w:cs="Calibri"/>
        </w:rPr>
        <w:t xml:space="preserve">then </w:t>
      </w:r>
      <w:r w:rsidRPr="00287F60">
        <w:rPr>
          <w:rFonts w:ascii="Calibri" w:hAnsi="Calibri" w:cs="Calibri"/>
        </w:rPr>
        <w:t xml:space="preserve">be a </w:t>
      </w:r>
      <w:r w:rsidR="002526BB">
        <w:rPr>
          <w:rFonts w:ascii="Calibri" w:hAnsi="Calibri" w:cs="Calibri"/>
        </w:rPr>
        <w:t>10</w:t>
      </w:r>
      <w:r w:rsidRPr="00287F60">
        <w:rPr>
          <w:rFonts w:ascii="Calibri" w:hAnsi="Calibri" w:cs="Calibri"/>
        </w:rPr>
        <w:t xml:space="preserve"> </w:t>
      </w:r>
      <w:r w:rsidR="002526BB">
        <w:rPr>
          <w:rFonts w:ascii="Calibri" w:hAnsi="Calibri" w:cs="Calibri"/>
        </w:rPr>
        <w:t xml:space="preserve">working </w:t>
      </w:r>
      <w:r w:rsidRPr="00287F60">
        <w:rPr>
          <w:rFonts w:ascii="Calibri" w:hAnsi="Calibri" w:cs="Calibri"/>
        </w:rPr>
        <w:t xml:space="preserve">day period under which an Appeal can be made (see section </w:t>
      </w:r>
      <w:r w:rsidR="0082570F">
        <w:rPr>
          <w:rFonts w:ascii="Calibri" w:hAnsi="Calibri" w:cs="Calibri"/>
        </w:rPr>
        <w:t>6</w:t>
      </w:r>
      <w:r w:rsidRPr="00287F60">
        <w:rPr>
          <w:rFonts w:ascii="Calibri" w:hAnsi="Calibri" w:cs="Calibri"/>
        </w:rPr>
        <w:t xml:space="preserve">). </w:t>
      </w:r>
    </w:p>
    <w:p w:rsidRPr="002526BB" w:rsidR="002526BB" w:rsidP="002526BB" w:rsidRDefault="002526BB" w14:paraId="180DB6CC" w14:textId="77777777">
      <w:pPr>
        <w:pStyle w:val="NoSpacing"/>
        <w:jc w:val="both"/>
        <w:rPr>
          <w:rFonts w:ascii="Calibri" w:hAnsi="Calibri" w:cs="Calibri"/>
        </w:rPr>
      </w:pPr>
    </w:p>
    <w:p w:rsidR="009F4A2E" w:rsidP="009F4A2E" w:rsidRDefault="00287F60" w14:paraId="5D6CD866" w14:textId="6AFD4C48">
      <w:pPr>
        <w:pStyle w:val="NoSpacing"/>
        <w:numPr>
          <w:ilvl w:val="1"/>
          <w:numId w:val="2"/>
        </w:numPr>
        <w:jc w:val="both"/>
        <w:rPr>
          <w:rFonts w:ascii="Calibri" w:hAnsi="Calibri" w:cs="Calibri"/>
        </w:rPr>
      </w:pPr>
      <w:r w:rsidRPr="154EFC7F" w:rsidR="7650E12F">
        <w:rPr>
          <w:rFonts w:ascii="Calibri" w:hAnsi="Calibri" w:cs="Calibri"/>
        </w:rPr>
        <w:t xml:space="preserve">The minutes of the Disciplinary Panel and Investigating Officers report shall be kept confidential and remain on file in the Union for </w:t>
      </w:r>
      <w:ins w:author="Longstaff, David" w:date="2025-10-06T10:52:04.035Z" w:id="88958632">
        <w:r w:rsidRPr="154EFC7F" w:rsidR="05535383">
          <w:rPr>
            <w:rFonts w:ascii="Calibri" w:hAnsi="Calibri" w:cs="Calibri"/>
          </w:rPr>
          <w:t>3</w:t>
        </w:r>
      </w:ins>
      <w:del w:author="Longstaff, David" w:date="2025-10-06T10:52:03.084Z" w:id="1641096978">
        <w:r w:rsidRPr="154EFC7F" w:rsidDel="684784BE">
          <w:rPr>
            <w:rFonts w:ascii="Calibri" w:hAnsi="Calibri" w:cs="Calibri"/>
            <w:highlight w:val="yellow"/>
          </w:rPr>
          <w:delText>5</w:delText>
        </w:r>
      </w:del>
      <w:r w:rsidRPr="154EFC7F" w:rsidR="7650E12F">
        <w:rPr>
          <w:rFonts w:ascii="Calibri" w:hAnsi="Calibri" w:cs="Calibri"/>
          <w:highlight w:val="yellow"/>
        </w:rPr>
        <w:t xml:space="preserve"> years</w:t>
      </w:r>
      <w:r w:rsidRPr="154EFC7F" w:rsidR="7650E12F">
        <w:rPr>
          <w:rFonts w:ascii="Calibri" w:hAnsi="Calibri" w:cs="Calibri"/>
        </w:rPr>
        <w:t xml:space="preserve"> after the meeting has taken place.</w:t>
      </w:r>
    </w:p>
    <w:p w:rsidRPr="009F4A2E" w:rsidR="009F4A2E" w:rsidP="009F4A2E" w:rsidRDefault="009F4A2E" w14:paraId="2E892286" w14:textId="77777777">
      <w:pPr>
        <w:pStyle w:val="NoSpacing"/>
        <w:jc w:val="both"/>
        <w:rPr>
          <w:rFonts w:ascii="Calibri" w:hAnsi="Calibri" w:cs="Calibri"/>
        </w:rPr>
      </w:pPr>
    </w:p>
    <w:p w:rsidR="008C01BC" w:rsidP="008C01BC" w:rsidRDefault="00A325BE" w14:paraId="4B669A2B" w14:textId="7FEA372D">
      <w:pPr>
        <w:pStyle w:val="NoSpacing"/>
        <w:numPr>
          <w:ilvl w:val="0"/>
          <w:numId w:val="2"/>
        </w:numPr>
        <w:jc w:val="both"/>
        <w:rPr>
          <w:rFonts w:ascii="Calibri" w:hAnsi="Calibri" w:cs="Calibri"/>
          <w:b/>
          <w:bCs/>
        </w:rPr>
      </w:pPr>
      <w:r w:rsidRPr="009F4A2E">
        <w:rPr>
          <w:rFonts w:ascii="Calibri" w:hAnsi="Calibri" w:cs="Calibri"/>
          <w:b/>
          <w:bCs/>
        </w:rPr>
        <w:t>Possible Sanction</w:t>
      </w:r>
    </w:p>
    <w:p w:rsidR="008C01BC" w:rsidP="008C01BC" w:rsidRDefault="008C01BC" w14:paraId="7BF501CC" w14:textId="77777777">
      <w:pPr>
        <w:pStyle w:val="NoSpacing"/>
        <w:ind w:left="360"/>
        <w:jc w:val="both"/>
        <w:rPr>
          <w:rFonts w:ascii="Calibri" w:hAnsi="Calibri" w:cs="Calibri"/>
          <w:b/>
          <w:bCs/>
        </w:rPr>
      </w:pPr>
    </w:p>
    <w:p w:rsidR="0082570F" w:rsidP="008C01BC" w:rsidRDefault="0082570F" w14:paraId="73D683B0" w14:textId="77777777">
      <w:pPr>
        <w:pStyle w:val="NoSpacing"/>
        <w:numPr>
          <w:ilvl w:val="1"/>
          <w:numId w:val="2"/>
        </w:numPr>
        <w:jc w:val="both"/>
        <w:rPr>
          <w:rFonts w:ascii="Calibri" w:hAnsi="Calibri" w:cs="Calibri"/>
        </w:rPr>
      </w:pPr>
      <w:r w:rsidRPr="0082570F">
        <w:rPr>
          <w:rFonts w:ascii="Calibri" w:hAnsi="Calibri" w:cs="Calibri"/>
        </w:rPr>
        <w:t>The Disciplinary Panel may set such sanctions as they think are reasonable. They may include the following which is not an exhaustive list:</w:t>
      </w:r>
    </w:p>
    <w:p w:rsidR="0082570F" w:rsidP="0082570F" w:rsidRDefault="0082570F" w14:paraId="5E6B0158" w14:textId="77777777">
      <w:pPr>
        <w:pStyle w:val="NoSpacing"/>
        <w:ind w:left="792"/>
        <w:jc w:val="both"/>
        <w:rPr>
          <w:rFonts w:ascii="Calibri" w:hAnsi="Calibri" w:cs="Calibri"/>
        </w:rPr>
      </w:pPr>
    </w:p>
    <w:p w:rsidRPr="00A325BE" w:rsidR="00A325BE" w:rsidP="00A325BE" w:rsidRDefault="0082570F" w14:paraId="1EE21157" w14:textId="77A3677A">
      <w:pPr>
        <w:pStyle w:val="NoSpacing"/>
        <w:numPr>
          <w:ilvl w:val="2"/>
          <w:numId w:val="2"/>
        </w:numPr>
        <w:jc w:val="both"/>
        <w:rPr>
          <w:rFonts w:ascii="Calibri" w:hAnsi="Calibri" w:cs="Calibri"/>
        </w:rPr>
      </w:pPr>
      <w:r w:rsidRPr="0082570F">
        <w:rPr>
          <w:rFonts w:ascii="Calibri" w:hAnsi="Calibri" w:cs="Calibri"/>
        </w:rPr>
        <w:t xml:space="preserve">Actions aimed at remedying the behaviour such as training or development. </w:t>
      </w:r>
    </w:p>
    <w:p w:rsidR="0082570F" w:rsidP="0082570F" w:rsidRDefault="0082570F" w14:paraId="48FBB51B" w14:textId="1EC92A34">
      <w:pPr>
        <w:pStyle w:val="NoSpacing"/>
        <w:numPr>
          <w:ilvl w:val="2"/>
          <w:numId w:val="2"/>
        </w:numPr>
        <w:jc w:val="both"/>
        <w:rPr>
          <w:rFonts w:ascii="Calibri" w:hAnsi="Calibri" w:cs="Calibri"/>
        </w:rPr>
      </w:pPr>
      <w:r w:rsidRPr="0082570F">
        <w:rPr>
          <w:rFonts w:ascii="Calibri" w:hAnsi="Calibri" w:cs="Calibri"/>
        </w:rPr>
        <w:t xml:space="preserve">Full </w:t>
      </w:r>
      <w:r w:rsidR="00A325BE">
        <w:rPr>
          <w:rFonts w:ascii="Calibri" w:hAnsi="Calibri" w:cs="Calibri"/>
        </w:rPr>
        <w:t>s</w:t>
      </w:r>
      <w:r w:rsidRPr="0082570F">
        <w:rPr>
          <w:rFonts w:ascii="Calibri" w:hAnsi="Calibri" w:cs="Calibri"/>
        </w:rPr>
        <w:t>uspension of the individual or group from Union activities and membership privileges for a specified period of time</w:t>
      </w:r>
      <w:r w:rsidR="00FE1486">
        <w:rPr>
          <w:rFonts w:ascii="Calibri" w:hAnsi="Calibri" w:cs="Calibri"/>
        </w:rPr>
        <w:t xml:space="preserve">, </w:t>
      </w:r>
      <w:r w:rsidRPr="0082570F" w:rsidR="00FE1486">
        <w:rPr>
          <w:rFonts w:ascii="Calibri" w:hAnsi="Calibri" w:cs="Calibri"/>
        </w:rPr>
        <w:t xml:space="preserve">including the right to </w:t>
      </w:r>
      <w:r w:rsidR="00FE1486">
        <w:rPr>
          <w:rFonts w:ascii="Calibri" w:hAnsi="Calibri" w:cs="Calibri"/>
        </w:rPr>
        <w:t>run for elected position</w:t>
      </w:r>
      <w:r w:rsidRPr="0082570F" w:rsidR="00FE1486">
        <w:rPr>
          <w:rFonts w:ascii="Calibri" w:hAnsi="Calibri" w:cs="Calibri"/>
        </w:rPr>
        <w:t xml:space="preserve"> for a specified period of time</w:t>
      </w:r>
      <w:r w:rsidRPr="0082570F">
        <w:rPr>
          <w:rFonts w:ascii="Calibri" w:hAnsi="Calibri" w:cs="Calibri"/>
        </w:rPr>
        <w:t xml:space="preserve">. </w:t>
      </w:r>
    </w:p>
    <w:p w:rsidR="0082570F" w:rsidP="0082570F" w:rsidRDefault="0082570F" w14:paraId="1BB0123A" w14:textId="23B3A092">
      <w:pPr>
        <w:pStyle w:val="NoSpacing"/>
        <w:numPr>
          <w:ilvl w:val="2"/>
          <w:numId w:val="2"/>
        </w:numPr>
        <w:jc w:val="both"/>
        <w:rPr>
          <w:rFonts w:ascii="Calibri" w:hAnsi="Calibri" w:cs="Calibri"/>
        </w:rPr>
      </w:pPr>
      <w:r w:rsidRPr="0082570F">
        <w:rPr>
          <w:rFonts w:ascii="Calibri" w:hAnsi="Calibri" w:cs="Calibri"/>
        </w:rPr>
        <w:t xml:space="preserve">Part </w:t>
      </w:r>
      <w:r w:rsidR="00A325BE">
        <w:rPr>
          <w:rFonts w:ascii="Calibri" w:hAnsi="Calibri" w:cs="Calibri"/>
        </w:rPr>
        <w:t>s</w:t>
      </w:r>
      <w:r w:rsidRPr="0082570F">
        <w:rPr>
          <w:rFonts w:ascii="Calibri" w:hAnsi="Calibri" w:cs="Calibri"/>
        </w:rPr>
        <w:t xml:space="preserve">uspension of the individual or group from selected Union activities and membership privileges for a specified period of time including the right to </w:t>
      </w:r>
      <w:r>
        <w:rPr>
          <w:rFonts w:ascii="Calibri" w:hAnsi="Calibri" w:cs="Calibri"/>
        </w:rPr>
        <w:t>run for elected position</w:t>
      </w:r>
      <w:r w:rsidRPr="0082570F">
        <w:rPr>
          <w:rFonts w:ascii="Calibri" w:hAnsi="Calibri" w:cs="Calibri"/>
        </w:rPr>
        <w:t xml:space="preserve"> for a specified period of time. </w:t>
      </w:r>
    </w:p>
    <w:p w:rsidR="0082570F" w:rsidP="0082570F" w:rsidRDefault="0082570F" w14:paraId="41ED2247" w14:textId="77777777">
      <w:pPr>
        <w:pStyle w:val="NoSpacing"/>
        <w:numPr>
          <w:ilvl w:val="2"/>
          <w:numId w:val="2"/>
        </w:numPr>
        <w:jc w:val="both"/>
        <w:rPr>
          <w:rFonts w:ascii="Calibri" w:hAnsi="Calibri" w:cs="Calibri"/>
        </w:rPr>
      </w:pPr>
      <w:r w:rsidRPr="0082570F">
        <w:rPr>
          <w:rFonts w:ascii="Calibri" w:hAnsi="Calibri" w:cs="Calibri"/>
        </w:rPr>
        <w:t xml:space="preserve">Full and permanent revocation of Union membership </w:t>
      </w:r>
    </w:p>
    <w:p w:rsidR="008C01BC" w:rsidP="0082570F" w:rsidRDefault="0082570F" w14:paraId="47EC4308" w14:textId="330AD72A">
      <w:pPr>
        <w:pStyle w:val="NoSpacing"/>
        <w:numPr>
          <w:ilvl w:val="2"/>
          <w:numId w:val="2"/>
        </w:numPr>
        <w:jc w:val="both"/>
        <w:rPr>
          <w:rFonts w:ascii="Calibri" w:hAnsi="Calibri" w:cs="Calibri"/>
        </w:rPr>
      </w:pPr>
      <w:r w:rsidRPr="0082570F">
        <w:rPr>
          <w:rFonts w:ascii="Calibri" w:hAnsi="Calibri" w:cs="Calibri"/>
        </w:rPr>
        <w:t>Refer the incident to the University or other relevant body.</w:t>
      </w:r>
    </w:p>
    <w:p w:rsidR="00FE1486" w:rsidP="00FE1486" w:rsidRDefault="00FE1486" w14:paraId="04037301" w14:textId="77777777">
      <w:pPr>
        <w:pStyle w:val="NoSpacing"/>
        <w:ind w:left="720"/>
        <w:jc w:val="both"/>
        <w:rPr>
          <w:rFonts w:ascii="Calibri" w:hAnsi="Calibri" w:cs="Calibri"/>
        </w:rPr>
      </w:pPr>
    </w:p>
    <w:p w:rsidR="0082570F" w:rsidP="0082570F" w:rsidRDefault="004E5C1F" w14:paraId="1F9CB505" w14:textId="6121AA6A">
      <w:pPr>
        <w:pStyle w:val="NoSpacing"/>
        <w:numPr>
          <w:ilvl w:val="1"/>
          <w:numId w:val="2"/>
        </w:numPr>
        <w:jc w:val="both"/>
        <w:rPr>
          <w:rFonts w:ascii="Calibri" w:hAnsi="Calibri" w:cs="Calibri"/>
        </w:rPr>
      </w:pPr>
      <w:r w:rsidRPr="004E5C1F">
        <w:rPr>
          <w:rFonts w:ascii="Calibri" w:hAnsi="Calibri" w:cs="Calibri"/>
        </w:rPr>
        <w:t xml:space="preserve">The Disciplinary Panel may </w:t>
      </w:r>
      <w:r w:rsidR="0037678D">
        <w:rPr>
          <w:rFonts w:ascii="Calibri" w:hAnsi="Calibri" w:cs="Calibri"/>
        </w:rPr>
        <w:t xml:space="preserve">feel it appropriate to </w:t>
      </w:r>
      <w:r w:rsidRPr="004E5C1F">
        <w:rPr>
          <w:rFonts w:ascii="Calibri" w:hAnsi="Calibri" w:cs="Calibri"/>
        </w:rPr>
        <w:t>apply different levels of sanctions to those holding higher level levels of responsibility within the Union.</w:t>
      </w:r>
    </w:p>
    <w:p w:rsidR="004E5C1F" w:rsidP="004E5C1F" w:rsidRDefault="004E5C1F" w14:paraId="3CE28EB0" w14:textId="77777777">
      <w:pPr>
        <w:pStyle w:val="NoSpacing"/>
        <w:ind w:left="792"/>
        <w:jc w:val="both"/>
        <w:rPr>
          <w:rFonts w:ascii="Calibri" w:hAnsi="Calibri" w:cs="Calibri"/>
        </w:rPr>
      </w:pPr>
    </w:p>
    <w:p w:rsidRPr="004E5C1F" w:rsidR="004E5C1F" w:rsidP="004E5C1F" w:rsidRDefault="00A325BE" w14:paraId="7F6A3B81" w14:textId="42164724">
      <w:pPr>
        <w:pStyle w:val="NoSpacing"/>
        <w:numPr>
          <w:ilvl w:val="0"/>
          <w:numId w:val="2"/>
        </w:numPr>
        <w:jc w:val="both"/>
        <w:rPr>
          <w:rFonts w:ascii="Calibri" w:hAnsi="Calibri" w:cs="Calibri"/>
          <w:b/>
          <w:bCs/>
        </w:rPr>
      </w:pPr>
      <w:r w:rsidRPr="004E5C1F">
        <w:rPr>
          <w:rFonts w:ascii="Calibri" w:hAnsi="Calibri" w:cs="Calibri"/>
          <w:b/>
          <w:bCs/>
        </w:rPr>
        <w:t>Appeals</w:t>
      </w:r>
    </w:p>
    <w:p w:rsidR="004E5C1F" w:rsidP="004E5C1F" w:rsidRDefault="004E5C1F" w14:paraId="44E630D1" w14:textId="77777777">
      <w:pPr>
        <w:pStyle w:val="NoSpacing"/>
        <w:ind w:left="360"/>
        <w:jc w:val="both"/>
        <w:rPr>
          <w:rFonts w:ascii="Calibri" w:hAnsi="Calibri" w:cs="Calibri"/>
        </w:rPr>
      </w:pPr>
    </w:p>
    <w:p w:rsidR="008004FE" w:rsidP="004E5C1F" w:rsidRDefault="008004FE" w14:paraId="477F72A5" w14:textId="77777777">
      <w:pPr>
        <w:pStyle w:val="NoSpacing"/>
        <w:numPr>
          <w:ilvl w:val="1"/>
          <w:numId w:val="2"/>
        </w:numPr>
        <w:jc w:val="both"/>
        <w:rPr>
          <w:rFonts w:ascii="Calibri" w:hAnsi="Calibri" w:cs="Calibri"/>
        </w:rPr>
      </w:pPr>
      <w:r w:rsidRPr="008004FE">
        <w:rPr>
          <w:rFonts w:ascii="Calibri" w:hAnsi="Calibri" w:cs="Calibri"/>
        </w:rPr>
        <w:t xml:space="preserve">Should the person or persons against whom the complaint has been made are unhappy with the Disciplinary Panel they may write to the </w:t>
      </w:r>
      <w:r>
        <w:rPr>
          <w:rFonts w:ascii="Calibri" w:hAnsi="Calibri" w:cs="Calibri"/>
        </w:rPr>
        <w:t>senior member of HR staff in UUSU</w:t>
      </w:r>
      <w:r w:rsidRPr="008004FE">
        <w:rPr>
          <w:rFonts w:ascii="Calibri" w:hAnsi="Calibri" w:cs="Calibri"/>
        </w:rPr>
        <w:t xml:space="preserve"> requesting an Appeal of the decision. </w:t>
      </w:r>
    </w:p>
    <w:p w:rsidR="008004FE" w:rsidP="008004FE" w:rsidRDefault="008004FE" w14:paraId="5377A7E1" w14:textId="77777777">
      <w:pPr>
        <w:pStyle w:val="NoSpacing"/>
        <w:ind w:left="792"/>
        <w:jc w:val="both"/>
        <w:rPr>
          <w:rFonts w:ascii="Calibri" w:hAnsi="Calibri" w:cs="Calibri"/>
        </w:rPr>
      </w:pPr>
    </w:p>
    <w:p w:rsidR="008004FE" w:rsidP="008004FE" w:rsidRDefault="008004FE" w14:paraId="2153F45A" w14:textId="561F4D27">
      <w:pPr>
        <w:pStyle w:val="NoSpacing"/>
        <w:numPr>
          <w:ilvl w:val="1"/>
          <w:numId w:val="2"/>
        </w:numPr>
        <w:jc w:val="both"/>
        <w:rPr>
          <w:rFonts w:ascii="Calibri" w:hAnsi="Calibri" w:cs="Calibri"/>
        </w:rPr>
      </w:pPr>
      <w:r w:rsidRPr="008004FE">
        <w:rPr>
          <w:rFonts w:ascii="Calibri" w:hAnsi="Calibri" w:cs="Calibri"/>
        </w:rPr>
        <w:t xml:space="preserve">They must do this within </w:t>
      </w:r>
      <w:r>
        <w:rPr>
          <w:rFonts w:ascii="Calibri" w:hAnsi="Calibri" w:cs="Calibri"/>
        </w:rPr>
        <w:t>10 working</w:t>
      </w:r>
      <w:r w:rsidRPr="008004FE">
        <w:rPr>
          <w:rFonts w:ascii="Calibri" w:hAnsi="Calibri" w:cs="Calibri"/>
        </w:rPr>
        <w:t xml:space="preserve"> days of being notified of the outcome of the Disciplinary Panel Meeting</w:t>
      </w:r>
      <w:r>
        <w:rPr>
          <w:rFonts w:ascii="Calibri" w:hAnsi="Calibri" w:cs="Calibri"/>
        </w:rPr>
        <w:t>.</w:t>
      </w:r>
      <w:r w:rsidRPr="008004FE">
        <w:rPr>
          <w:rFonts w:ascii="Calibri" w:hAnsi="Calibri" w:cs="Calibri"/>
        </w:rPr>
        <w:t xml:space="preserve"> </w:t>
      </w:r>
    </w:p>
    <w:p w:rsidRPr="008004FE" w:rsidR="008004FE" w:rsidP="008004FE" w:rsidRDefault="008004FE" w14:paraId="6887512B" w14:textId="77777777">
      <w:pPr>
        <w:pStyle w:val="NoSpacing"/>
        <w:jc w:val="both"/>
        <w:rPr>
          <w:rFonts w:ascii="Calibri" w:hAnsi="Calibri" w:cs="Calibri"/>
        </w:rPr>
      </w:pPr>
    </w:p>
    <w:p w:rsidR="008004FE" w:rsidP="008004FE" w:rsidRDefault="008004FE" w14:paraId="14F88705" w14:textId="508B03B2">
      <w:pPr>
        <w:pStyle w:val="NoSpacing"/>
        <w:numPr>
          <w:ilvl w:val="1"/>
          <w:numId w:val="2"/>
        </w:numPr>
        <w:jc w:val="both"/>
        <w:rPr>
          <w:rFonts w:ascii="Calibri" w:hAnsi="Calibri" w:cs="Calibri"/>
        </w:rPr>
      </w:pPr>
      <w:r w:rsidRPr="008004FE">
        <w:rPr>
          <w:rFonts w:ascii="Calibri" w:hAnsi="Calibri" w:cs="Calibri"/>
        </w:rPr>
        <w:t>The request to Appeal must be made on one of the following grounds</w:t>
      </w:r>
      <w:r w:rsidR="00AD2A0B">
        <w:rPr>
          <w:rFonts w:ascii="Calibri" w:hAnsi="Calibri" w:cs="Calibri"/>
        </w:rPr>
        <w:t>, which must be clearly evidenced as part of the Appeal notification</w:t>
      </w:r>
      <w:r>
        <w:rPr>
          <w:rFonts w:ascii="Calibri" w:hAnsi="Calibri" w:cs="Calibri"/>
        </w:rPr>
        <w:t>:</w:t>
      </w:r>
    </w:p>
    <w:p w:rsidRPr="008004FE" w:rsidR="008004FE" w:rsidP="008004FE" w:rsidRDefault="008004FE" w14:paraId="7D76BDB5" w14:textId="77777777">
      <w:pPr>
        <w:pStyle w:val="NoSpacing"/>
        <w:jc w:val="both"/>
        <w:rPr>
          <w:rFonts w:ascii="Calibri" w:hAnsi="Calibri" w:cs="Calibri"/>
        </w:rPr>
      </w:pPr>
    </w:p>
    <w:p w:rsidR="008004FE" w:rsidP="008004FE" w:rsidRDefault="008004FE" w14:paraId="77ADED91" w14:textId="020A4A78">
      <w:pPr>
        <w:pStyle w:val="NoSpacing"/>
        <w:numPr>
          <w:ilvl w:val="2"/>
          <w:numId w:val="2"/>
        </w:numPr>
        <w:jc w:val="both"/>
        <w:rPr>
          <w:rFonts w:ascii="Calibri" w:hAnsi="Calibri" w:cs="Calibri"/>
        </w:rPr>
      </w:pPr>
      <w:r w:rsidRPr="008004FE">
        <w:rPr>
          <w:rFonts w:ascii="Calibri" w:hAnsi="Calibri" w:cs="Calibri"/>
        </w:rPr>
        <w:t>The correct procedures for conducting a disciplinary panel were not followed</w:t>
      </w:r>
      <w:r>
        <w:rPr>
          <w:rFonts w:ascii="Calibri" w:hAnsi="Calibri" w:cs="Calibri"/>
        </w:rPr>
        <w:t>.</w:t>
      </w:r>
    </w:p>
    <w:p w:rsidR="008004FE" w:rsidP="008004FE" w:rsidRDefault="008004FE" w14:paraId="6DA0993D" w14:textId="6E5AB4E3">
      <w:pPr>
        <w:pStyle w:val="NoSpacing"/>
        <w:numPr>
          <w:ilvl w:val="2"/>
          <w:numId w:val="2"/>
        </w:numPr>
        <w:jc w:val="both"/>
        <w:rPr>
          <w:rFonts w:ascii="Calibri" w:hAnsi="Calibri" w:cs="Calibri"/>
        </w:rPr>
      </w:pPr>
      <w:r w:rsidRPr="008004FE">
        <w:rPr>
          <w:rFonts w:ascii="Calibri" w:hAnsi="Calibri" w:cs="Calibri"/>
        </w:rPr>
        <w:t>The Disciplinary Committee reached an inappropriate finding of fact</w:t>
      </w:r>
      <w:r>
        <w:rPr>
          <w:rFonts w:ascii="Calibri" w:hAnsi="Calibri" w:cs="Calibri"/>
        </w:rPr>
        <w:t>.</w:t>
      </w:r>
    </w:p>
    <w:p w:rsidR="008004FE" w:rsidP="008004FE" w:rsidRDefault="008004FE" w14:paraId="5FFC1681" w14:textId="77777777">
      <w:pPr>
        <w:pStyle w:val="NoSpacing"/>
        <w:numPr>
          <w:ilvl w:val="2"/>
          <w:numId w:val="2"/>
        </w:numPr>
        <w:jc w:val="both"/>
        <w:rPr>
          <w:rFonts w:ascii="Calibri" w:hAnsi="Calibri" w:cs="Calibri"/>
        </w:rPr>
      </w:pPr>
      <w:r w:rsidRPr="008004FE">
        <w:rPr>
          <w:rFonts w:ascii="Calibri" w:hAnsi="Calibri" w:cs="Calibri"/>
        </w:rPr>
        <w:t>The Disciplinary Committee applied an inappropriate level of sanction</w:t>
      </w:r>
      <w:r>
        <w:rPr>
          <w:rFonts w:ascii="Calibri" w:hAnsi="Calibri" w:cs="Calibri"/>
        </w:rPr>
        <w:t>.</w:t>
      </w:r>
    </w:p>
    <w:p w:rsidR="005060CB" w:rsidP="008004FE" w:rsidRDefault="008004FE" w14:paraId="69EE7915" w14:textId="4E4DB9E4">
      <w:pPr>
        <w:pStyle w:val="NoSpacing"/>
        <w:numPr>
          <w:ilvl w:val="2"/>
          <w:numId w:val="2"/>
        </w:numPr>
        <w:jc w:val="both"/>
        <w:rPr>
          <w:rFonts w:ascii="Calibri" w:hAnsi="Calibri" w:cs="Calibri"/>
        </w:rPr>
      </w:pPr>
      <w:r>
        <w:rPr>
          <w:rFonts w:ascii="Calibri" w:hAnsi="Calibri" w:cs="Calibri"/>
        </w:rPr>
        <w:t xml:space="preserve">Additional evidence has come to light and can be </w:t>
      </w:r>
      <w:r w:rsidR="005060CB">
        <w:rPr>
          <w:rFonts w:ascii="Calibri" w:hAnsi="Calibri" w:cs="Calibri"/>
        </w:rPr>
        <w:t>referenced</w:t>
      </w:r>
      <w:r w:rsidR="00A325BE">
        <w:rPr>
          <w:rFonts w:ascii="Calibri" w:hAnsi="Calibri" w:cs="Calibri"/>
        </w:rPr>
        <w:t>/shared</w:t>
      </w:r>
      <w:r w:rsidR="005060CB">
        <w:rPr>
          <w:rFonts w:ascii="Calibri" w:hAnsi="Calibri" w:cs="Calibri"/>
        </w:rPr>
        <w:t>.</w:t>
      </w:r>
      <w:r w:rsidRPr="008004FE">
        <w:rPr>
          <w:rFonts w:ascii="Calibri" w:hAnsi="Calibri" w:cs="Calibri"/>
        </w:rPr>
        <w:t xml:space="preserve"> </w:t>
      </w:r>
    </w:p>
    <w:p w:rsidR="005060CB" w:rsidP="005060CB" w:rsidRDefault="005060CB" w14:paraId="53FB3E83" w14:textId="77777777">
      <w:pPr>
        <w:pStyle w:val="NoSpacing"/>
        <w:ind w:left="1224"/>
        <w:jc w:val="both"/>
        <w:rPr>
          <w:rFonts w:ascii="Calibri" w:hAnsi="Calibri" w:cs="Calibri"/>
        </w:rPr>
      </w:pPr>
    </w:p>
    <w:p w:rsidR="00563CE6" w:rsidP="005060CB" w:rsidRDefault="008004FE" w14:paraId="6AD18333" w14:textId="76786E40">
      <w:pPr>
        <w:pStyle w:val="NoSpacing"/>
        <w:numPr>
          <w:ilvl w:val="1"/>
          <w:numId w:val="2"/>
        </w:numPr>
        <w:jc w:val="both"/>
        <w:rPr>
          <w:rFonts w:ascii="Calibri" w:hAnsi="Calibri" w:cs="Calibri"/>
        </w:rPr>
      </w:pPr>
      <w:r w:rsidRPr="008004FE">
        <w:rPr>
          <w:rFonts w:ascii="Calibri" w:hAnsi="Calibri" w:cs="Calibri"/>
        </w:rPr>
        <w:t xml:space="preserve">The </w:t>
      </w:r>
      <w:r w:rsidR="00A476B4">
        <w:rPr>
          <w:rFonts w:ascii="Calibri" w:hAnsi="Calibri" w:cs="Calibri"/>
        </w:rPr>
        <w:t>senior member of HR staff</w:t>
      </w:r>
      <w:r w:rsidRPr="008004FE">
        <w:rPr>
          <w:rFonts w:ascii="Calibri" w:hAnsi="Calibri" w:cs="Calibri"/>
        </w:rPr>
        <w:t xml:space="preserve"> shall consider the Appeal alongside </w:t>
      </w:r>
      <w:r w:rsidR="00335698">
        <w:rPr>
          <w:rFonts w:ascii="Calibri" w:hAnsi="Calibri" w:cs="Calibri"/>
        </w:rPr>
        <w:t>the Chair</w:t>
      </w:r>
      <w:r w:rsidRPr="008004FE">
        <w:rPr>
          <w:rFonts w:ascii="Calibri" w:hAnsi="Calibri" w:cs="Calibri"/>
        </w:rPr>
        <w:t xml:space="preserve"> </w:t>
      </w:r>
      <w:r w:rsidR="00335698">
        <w:rPr>
          <w:rFonts w:ascii="Calibri" w:hAnsi="Calibri" w:cs="Calibri"/>
        </w:rPr>
        <w:t xml:space="preserve">who presided over </w:t>
      </w:r>
      <w:r w:rsidRPr="008004FE">
        <w:rPr>
          <w:rFonts w:ascii="Calibri" w:hAnsi="Calibri" w:cs="Calibri"/>
        </w:rPr>
        <w:t xml:space="preserve">the </w:t>
      </w:r>
      <w:r w:rsidR="00335698">
        <w:rPr>
          <w:rFonts w:ascii="Calibri" w:hAnsi="Calibri" w:cs="Calibri"/>
        </w:rPr>
        <w:t xml:space="preserve">initial </w:t>
      </w:r>
      <w:r w:rsidR="00E75B0D">
        <w:rPr>
          <w:rFonts w:ascii="Calibri" w:hAnsi="Calibri" w:cs="Calibri"/>
        </w:rPr>
        <w:t>disciplinary panel</w:t>
      </w:r>
      <w:r w:rsidRPr="008004FE">
        <w:rPr>
          <w:rFonts w:ascii="Calibri" w:hAnsi="Calibri" w:cs="Calibri"/>
        </w:rPr>
        <w:t xml:space="preserve"> within </w:t>
      </w:r>
      <w:r w:rsidR="00E75B0D">
        <w:rPr>
          <w:rFonts w:ascii="Calibri" w:hAnsi="Calibri" w:cs="Calibri"/>
        </w:rPr>
        <w:t>10 working</w:t>
      </w:r>
      <w:r w:rsidRPr="008004FE">
        <w:rPr>
          <w:rFonts w:ascii="Calibri" w:hAnsi="Calibri" w:cs="Calibri"/>
        </w:rPr>
        <w:t xml:space="preserve"> days of receiving the Appeal. They will then decide either that the Disciplinary Panel’s findings are correct or</w:t>
      </w:r>
      <w:r w:rsidR="00335698">
        <w:rPr>
          <w:rFonts w:ascii="Calibri" w:hAnsi="Calibri" w:cs="Calibri"/>
        </w:rPr>
        <w:t xml:space="preserve"> </w:t>
      </w:r>
      <w:r w:rsidRPr="008004FE">
        <w:rPr>
          <w:rFonts w:ascii="Calibri" w:hAnsi="Calibri" w:cs="Calibri"/>
        </w:rPr>
        <w:t>th</w:t>
      </w:r>
      <w:r w:rsidR="00335698">
        <w:rPr>
          <w:rFonts w:ascii="Calibri" w:hAnsi="Calibri" w:cs="Calibri"/>
        </w:rPr>
        <w:t xml:space="preserve">at </w:t>
      </w:r>
      <w:r w:rsidRPr="008004FE" w:rsidR="00335698">
        <w:rPr>
          <w:rFonts w:ascii="Calibri" w:hAnsi="Calibri" w:cs="Calibri"/>
        </w:rPr>
        <w:t xml:space="preserve">that </w:t>
      </w:r>
      <w:r w:rsidR="00335698">
        <w:rPr>
          <w:rFonts w:ascii="Calibri" w:hAnsi="Calibri" w:cs="Calibri"/>
        </w:rPr>
        <w:t xml:space="preserve">sufficient evidence has been provided to mean </w:t>
      </w:r>
      <w:r w:rsidR="00B75722">
        <w:rPr>
          <w:rFonts w:ascii="Calibri" w:hAnsi="Calibri" w:cs="Calibri"/>
        </w:rPr>
        <w:t xml:space="preserve">that </w:t>
      </w:r>
      <w:r w:rsidR="00335698">
        <w:rPr>
          <w:rFonts w:ascii="Calibri" w:hAnsi="Calibri" w:cs="Calibri"/>
        </w:rPr>
        <w:t>the</w:t>
      </w:r>
      <w:r w:rsidRPr="008004FE">
        <w:rPr>
          <w:rFonts w:ascii="Calibri" w:hAnsi="Calibri" w:cs="Calibri"/>
        </w:rPr>
        <w:t xml:space="preserve"> Appeal </w:t>
      </w:r>
      <w:r w:rsidR="00335698">
        <w:rPr>
          <w:rFonts w:ascii="Calibri" w:hAnsi="Calibri" w:cs="Calibri"/>
        </w:rPr>
        <w:t xml:space="preserve">request </w:t>
      </w:r>
      <w:r w:rsidRPr="008004FE">
        <w:rPr>
          <w:rFonts w:ascii="Calibri" w:hAnsi="Calibri" w:cs="Calibri"/>
        </w:rPr>
        <w:t xml:space="preserve">should be upheld. </w:t>
      </w:r>
    </w:p>
    <w:p w:rsidR="00563CE6" w:rsidP="00563CE6" w:rsidRDefault="00563CE6" w14:paraId="4754B36D" w14:textId="77777777">
      <w:pPr>
        <w:pStyle w:val="NoSpacing"/>
        <w:ind w:left="792"/>
        <w:jc w:val="both"/>
        <w:rPr>
          <w:rFonts w:ascii="Calibri" w:hAnsi="Calibri" w:cs="Calibri"/>
        </w:rPr>
      </w:pPr>
    </w:p>
    <w:p w:rsidR="00FF5824" w:rsidP="00FF5824" w:rsidRDefault="00FF5824" w14:paraId="00B47D42" w14:textId="3765F06F">
      <w:pPr>
        <w:pStyle w:val="NoSpacing"/>
        <w:numPr>
          <w:ilvl w:val="1"/>
          <w:numId w:val="2"/>
        </w:numPr>
        <w:jc w:val="both"/>
        <w:rPr>
          <w:rFonts w:ascii="Calibri" w:hAnsi="Calibri" w:cs="Calibri"/>
        </w:rPr>
      </w:pPr>
      <w:r>
        <w:rPr>
          <w:rFonts w:ascii="Calibri" w:hAnsi="Calibri" w:cs="Calibri"/>
        </w:rPr>
        <w:t xml:space="preserve">Should it be decided the ground for Appeal are not valid the reasons for this will be communicated </w:t>
      </w:r>
      <w:r w:rsidR="00B75722">
        <w:rPr>
          <w:rFonts w:ascii="Calibri" w:hAnsi="Calibri" w:cs="Calibri"/>
        </w:rPr>
        <w:t xml:space="preserve">to the appealing party </w:t>
      </w:r>
      <w:r>
        <w:rPr>
          <w:rFonts w:ascii="Calibri" w:hAnsi="Calibri" w:cs="Calibri"/>
        </w:rPr>
        <w:t>and this decision is final.</w:t>
      </w:r>
    </w:p>
    <w:p w:rsidR="00FF5824" w:rsidP="00FF5824" w:rsidRDefault="00FF5824" w14:paraId="1494884B" w14:textId="77777777">
      <w:pPr>
        <w:pStyle w:val="NoSpacing"/>
        <w:jc w:val="both"/>
        <w:rPr>
          <w:rFonts w:ascii="Calibri" w:hAnsi="Calibri" w:cs="Calibri"/>
        </w:rPr>
      </w:pPr>
    </w:p>
    <w:p w:rsidRPr="00FF5824" w:rsidR="00FF5824" w:rsidP="00FF5824" w:rsidRDefault="008004FE" w14:paraId="0F204ACE" w14:textId="4E4B05C1">
      <w:pPr>
        <w:pStyle w:val="NoSpacing"/>
        <w:numPr>
          <w:ilvl w:val="1"/>
          <w:numId w:val="2"/>
        </w:numPr>
        <w:jc w:val="both"/>
        <w:rPr>
          <w:rFonts w:ascii="Calibri" w:hAnsi="Calibri" w:cs="Calibri"/>
        </w:rPr>
      </w:pPr>
      <w:r w:rsidRPr="008004FE">
        <w:rPr>
          <w:rFonts w:ascii="Calibri" w:hAnsi="Calibri" w:cs="Calibri"/>
        </w:rPr>
        <w:t xml:space="preserve">Should the Appeal be upheld the </w:t>
      </w:r>
      <w:r w:rsidRPr="008004FE" w:rsidR="00563CE6">
        <w:rPr>
          <w:rFonts w:ascii="Calibri" w:hAnsi="Calibri" w:cs="Calibri"/>
        </w:rPr>
        <w:t>Se</w:t>
      </w:r>
      <w:r w:rsidR="00563CE6">
        <w:rPr>
          <w:rFonts w:ascii="Calibri" w:hAnsi="Calibri" w:cs="Calibri"/>
        </w:rPr>
        <w:t>nior member of HR staff</w:t>
      </w:r>
      <w:r w:rsidRPr="008004FE">
        <w:rPr>
          <w:rFonts w:ascii="Calibri" w:hAnsi="Calibri" w:cs="Calibri"/>
        </w:rPr>
        <w:t xml:space="preserve"> shall convene a new Disciplinary Panel as</w:t>
      </w:r>
      <w:r w:rsidR="00B75722">
        <w:rPr>
          <w:rFonts w:ascii="Calibri" w:hAnsi="Calibri" w:cs="Calibri"/>
        </w:rPr>
        <w:t xml:space="preserve"> </w:t>
      </w:r>
      <w:r w:rsidRPr="008004FE">
        <w:rPr>
          <w:rFonts w:ascii="Calibri" w:hAnsi="Calibri" w:cs="Calibri"/>
        </w:rPr>
        <w:t xml:space="preserve">outlined under section </w:t>
      </w:r>
      <w:r w:rsidR="00FF5824">
        <w:rPr>
          <w:rFonts w:ascii="Calibri" w:hAnsi="Calibri" w:cs="Calibri"/>
        </w:rPr>
        <w:t>4</w:t>
      </w:r>
      <w:r w:rsidRPr="008004FE">
        <w:rPr>
          <w:rFonts w:ascii="Calibri" w:hAnsi="Calibri" w:cs="Calibri"/>
        </w:rPr>
        <w:t>.</w:t>
      </w:r>
    </w:p>
    <w:p w:rsidRPr="00575ABF" w:rsidR="00575ABF" w:rsidP="00575ABF" w:rsidRDefault="00575ABF" w14:paraId="5D5DDE45" w14:textId="77777777">
      <w:pPr>
        <w:pStyle w:val="NoSpacing"/>
        <w:jc w:val="both"/>
        <w:rPr>
          <w:rFonts w:ascii="Calibri" w:hAnsi="Calibri" w:cs="Calibri"/>
        </w:rPr>
      </w:pPr>
    </w:p>
    <w:p w:rsidR="00575ABF" w:rsidP="005060CB" w:rsidRDefault="00FF5824" w14:paraId="739B828C" w14:textId="7938078F">
      <w:pPr>
        <w:pStyle w:val="NoSpacing"/>
        <w:numPr>
          <w:ilvl w:val="1"/>
          <w:numId w:val="2"/>
        </w:numPr>
        <w:jc w:val="both"/>
        <w:rPr>
          <w:rFonts w:ascii="Calibri" w:hAnsi="Calibri" w:cs="Calibri"/>
        </w:rPr>
      </w:pPr>
      <w:r w:rsidRPr="154EFC7F" w:rsidR="178EAB4E">
        <w:rPr>
          <w:rFonts w:ascii="Calibri" w:hAnsi="Calibri" w:cs="Calibri"/>
        </w:rPr>
        <w:t xml:space="preserve">The decision of </w:t>
      </w:r>
      <w:r w:rsidRPr="154EFC7F" w:rsidR="178EAB4E">
        <w:rPr>
          <w:rFonts w:ascii="Calibri" w:hAnsi="Calibri" w:cs="Calibri"/>
        </w:rPr>
        <w:t>any</w:t>
      </w:r>
      <w:r w:rsidRPr="154EFC7F" w:rsidR="178EAB4E">
        <w:rPr>
          <w:rFonts w:ascii="Calibri" w:hAnsi="Calibri" w:cs="Calibri"/>
        </w:rPr>
        <w:t xml:space="preserve"> </w:t>
      </w:r>
      <w:r w:rsidRPr="154EFC7F" w:rsidR="59C25DD4">
        <w:rPr>
          <w:rFonts w:ascii="Calibri" w:hAnsi="Calibri" w:cs="Calibri"/>
        </w:rPr>
        <w:t>Disciplinary Panel acting as a</w:t>
      </w:r>
      <w:r w:rsidRPr="154EFC7F" w:rsidR="59C25DD4">
        <w:rPr>
          <w:rFonts w:ascii="Calibri" w:hAnsi="Calibri" w:cs="Calibri"/>
        </w:rPr>
        <w:t xml:space="preserve"> A</w:t>
      </w:r>
      <w:r w:rsidRPr="154EFC7F" w:rsidR="178EAB4E">
        <w:rPr>
          <w:rFonts w:ascii="Calibri" w:hAnsi="Calibri" w:cs="Calibri"/>
        </w:rPr>
        <w:t>ppeals</w:t>
      </w:r>
      <w:r w:rsidRPr="154EFC7F" w:rsidR="59C25DD4">
        <w:rPr>
          <w:rFonts w:ascii="Calibri" w:hAnsi="Calibri" w:cs="Calibri"/>
        </w:rPr>
        <w:t xml:space="preserve"> body and</w:t>
      </w:r>
      <w:r w:rsidRPr="154EFC7F" w:rsidR="178EAB4E">
        <w:rPr>
          <w:rFonts w:ascii="Calibri" w:hAnsi="Calibri" w:cs="Calibri"/>
        </w:rPr>
        <w:t xml:space="preserve"> once section 4 is completed for a second time</w:t>
      </w:r>
      <w:r w:rsidRPr="154EFC7F" w:rsidR="178EAB4E">
        <w:rPr>
          <w:rFonts w:ascii="Calibri" w:hAnsi="Calibri" w:cs="Calibri"/>
        </w:rPr>
        <w:t xml:space="preserve"> is final.  </w:t>
      </w:r>
    </w:p>
    <w:p w:rsidR="00A325BE" w:rsidP="00A325BE" w:rsidRDefault="00A325BE" w14:paraId="36CF11D5" w14:textId="77777777">
      <w:pPr>
        <w:pStyle w:val="ListParagraph"/>
        <w:rPr>
          <w:rFonts w:ascii="Calibri" w:hAnsi="Calibri" w:cs="Calibri"/>
        </w:rPr>
      </w:pPr>
    </w:p>
    <w:p w:rsidR="00A325BE" w:rsidP="00A325BE" w:rsidRDefault="00A325BE" w14:paraId="03F3B0B7" w14:textId="77777777">
      <w:pPr>
        <w:pStyle w:val="NoSpacing"/>
        <w:jc w:val="both"/>
        <w:rPr>
          <w:rFonts w:ascii="Calibri" w:hAnsi="Calibri" w:cs="Calibri"/>
        </w:rPr>
      </w:pPr>
    </w:p>
    <w:p w:rsidR="00A325BE" w:rsidP="00A325BE" w:rsidRDefault="00A325BE" w14:paraId="32DB4C81" w14:textId="77777777">
      <w:pPr>
        <w:pStyle w:val="NoSpacing"/>
        <w:jc w:val="both"/>
        <w:rPr>
          <w:rFonts w:ascii="Calibri" w:hAnsi="Calibri" w:cs="Calibri"/>
        </w:rPr>
      </w:pPr>
    </w:p>
    <w:p w:rsidR="00A325BE" w:rsidP="00A325BE" w:rsidRDefault="00A325BE" w14:paraId="45A0F0F1" w14:textId="77777777">
      <w:pPr>
        <w:pStyle w:val="NoSpacing"/>
        <w:jc w:val="both"/>
        <w:rPr>
          <w:rFonts w:ascii="Calibri" w:hAnsi="Calibri" w:cs="Calibri"/>
        </w:rPr>
      </w:pPr>
    </w:p>
    <w:p w:rsidR="00A325BE" w:rsidP="00A325BE" w:rsidRDefault="00A325BE" w14:paraId="4E526B08" w14:textId="77777777">
      <w:pPr>
        <w:pStyle w:val="NoSpacing"/>
        <w:jc w:val="both"/>
        <w:rPr>
          <w:rFonts w:ascii="Calibri" w:hAnsi="Calibri" w:cs="Calibri"/>
        </w:rPr>
      </w:pPr>
    </w:p>
    <w:p w:rsidR="00A325BE" w:rsidP="00A325BE" w:rsidRDefault="00A325BE" w14:paraId="33F9F674" w14:textId="77777777">
      <w:pPr>
        <w:pStyle w:val="NoSpacing"/>
        <w:jc w:val="both"/>
        <w:rPr>
          <w:rFonts w:ascii="Calibri" w:hAnsi="Calibri" w:cs="Calibri"/>
        </w:rPr>
      </w:pPr>
    </w:p>
    <w:p w:rsidR="00A325BE" w:rsidP="00A325BE" w:rsidRDefault="00A325BE" w14:paraId="5432167A" w14:textId="77777777">
      <w:pPr>
        <w:pStyle w:val="NoSpacing"/>
        <w:jc w:val="both"/>
        <w:rPr>
          <w:rFonts w:ascii="Calibri" w:hAnsi="Calibri" w:cs="Calibri"/>
        </w:rPr>
      </w:pPr>
    </w:p>
    <w:p w:rsidR="00A325BE" w:rsidP="00A325BE" w:rsidRDefault="00A325BE" w14:paraId="16A0384F" w14:textId="77777777">
      <w:pPr>
        <w:pStyle w:val="NoSpacing"/>
        <w:jc w:val="both"/>
        <w:rPr>
          <w:rFonts w:ascii="Calibri" w:hAnsi="Calibri" w:cs="Calibri"/>
        </w:rPr>
      </w:pPr>
    </w:p>
    <w:p w:rsidR="00A325BE" w:rsidP="00A325BE" w:rsidRDefault="00A325BE" w14:paraId="6BC333D9" w14:textId="77777777">
      <w:pPr>
        <w:pStyle w:val="NoSpacing"/>
        <w:jc w:val="both"/>
        <w:rPr>
          <w:rFonts w:ascii="Calibri" w:hAnsi="Calibri" w:cs="Calibri"/>
        </w:rPr>
      </w:pPr>
    </w:p>
    <w:p w:rsidR="00A325BE" w:rsidP="00A325BE" w:rsidRDefault="00A325BE" w14:paraId="7D5FFF24" w14:textId="77777777">
      <w:pPr>
        <w:pStyle w:val="NoSpacing"/>
        <w:jc w:val="both"/>
        <w:rPr>
          <w:rFonts w:ascii="Calibri" w:hAnsi="Calibri" w:cs="Calibri"/>
        </w:rPr>
      </w:pPr>
    </w:p>
    <w:p w:rsidR="00A325BE" w:rsidP="00A325BE" w:rsidRDefault="00A325BE" w14:paraId="3B32F1AB" w14:textId="77777777">
      <w:pPr>
        <w:pStyle w:val="NoSpacing"/>
        <w:jc w:val="both"/>
        <w:rPr>
          <w:rFonts w:ascii="Calibri" w:hAnsi="Calibri" w:cs="Calibri"/>
        </w:rPr>
      </w:pPr>
    </w:p>
    <w:p w:rsidR="00A325BE" w:rsidP="00A325BE" w:rsidRDefault="00A325BE" w14:paraId="11141F50" w14:textId="77777777">
      <w:pPr>
        <w:pStyle w:val="NoSpacing"/>
        <w:jc w:val="both"/>
        <w:rPr>
          <w:rFonts w:ascii="Calibri" w:hAnsi="Calibri" w:cs="Calibri"/>
        </w:rPr>
      </w:pPr>
    </w:p>
    <w:p w:rsidR="00A325BE" w:rsidP="00A325BE" w:rsidRDefault="00A325BE" w14:paraId="048688AD" w14:textId="77777777">
      <w:pPr>
        <w:pStyle w:val="NoSpacing"/>
        <w:jc w:val="both"/>
        <w:rPr>
          <w:rFonts w:ascii="Calibri" w:hAnsi="Calibri" w:cs="Calibri"/>
        </w:rPr>
      </w:pPr>
    </w:p>
    <w:p w:rsidR="00A325BE" w:rsidP="00A325BE" w:rsidRDefault="00A325BE" w14:paraId="0BADCC8B" w14:textId="77777777">
      <w:pPr>
        <w:pStyle w:val="NoSpacing"/>
        <w:jc w:val="both"/>
        <w:rPr>
          <w:rFonts w:ascii="Calibri" w:hAnsi="Calibri" w:cs="Calibri"/>
        </w:rPr>
      </w:pPr>
    </w:p>
    <w:p w:rsidR="00A325BE" w:rsidP="00A325BE" w:rsidRDefault="00A325BE" w14:paraId="20E2A8F7" w14:textId="77777777">
      <w:pPr>
        <w:pStyle w:val="NoSpacing"/>
        <w:jc w:val="both"/>
        <w:rPr>
          <w:rFonts w:ascii="Calibri" w:hAnsi="Calibri" w:cs="Calibri"/>
        </w:rPr>
      </w:pPr>
    </w:p>
    <w:p w:rsidR="00A325BE" w:rsidP="00A325BE" w:rsidRDefault="00A325BE" w14:paraId="608520CF" w14:textId="77777777">
      <w:pPr>
        <w:pStyle w:val="NoSpacing"/>
        <w:jc w:val="both"/>
        <w:rPr>
          <w:rFonts w:ascii="Calibri" w:hAnsi="Calibri" w:cs="Calibri"/>
        </w:rPr>
      </w:pPr>
    </w:p>
    <w:p w:rsidR="00A325BE" w:rsidP="00A325BE" w:rsidRDefault="00A325BE" w14:paraId="6F2749D4" w14:textId="77777777">
      <w:pPr>
        <w:pStyle w:val="NoSpacing"/>
        <w:jc w:val="both"/>
        <w:rPr>
          <w:rFonts w:ascii="Calibri" w:hAnsi="Calibri" w:cs="Calibri"/>
        </w:rPr>
      </w:pPr>
    </w:p>
    <w:p w:rsidR="00A325BE" w:rsidP="00A325BE" w:rsidRDefault="00A325BE" w14:paraId="593DC72A" w14:textId="77777777">
      <w:pPr>
        <w:pStyle w:val="NoSpacing"/>
        <w:jc w:val="both"/>
        <w:rPr>
          <w:rFonts w:ascii="Calibri" w:hAnsi="Calibri" w:cs="Calibri"/>
        </w:rPr>
      </w:pPr>
    </w:p>
    <w:p w:rsidR="00A325BE" w:rsidP="00A325BE" w:rsidRDefault="00A325BE" w14:paraId="707ECEC6" w14:textId="77777777">
      <w:pPr>
        <w:pStyle w:val="NoSpacing"/>
        <w:jc w:val="both"/>
        <w:rPr>
          <w:rFonts w:ascii="Calibri" w:hAnsi="Calibri" w:cs="Calibri"/>
        </w:rPr>
      </w:pPr>
    </w:p>
    <w:p w:rsidR="00A325BE" w:rsidP="00A325BE" w:rsidRDefault="00A325BE" w14:paraId="73138045" w14:textId="77777777">
      <w:pPr>
        <w:pStyle w:val="NoSpacing"/>
        <w:jc w:val="both"/>
        <w:rPr>
          <w:rFonts w:ascii="Calibri" w:hAnsi="Calibri" w:cs="Calibri"/>
        </w:rPr>
      </w:pPr>
    </w:p>
    <w:p w:rsidR="00A325BE" w:rsidP="00A325BE" w:rsidRDefault="00A325BE" w14:paraId="28906C4C" w14:textId="77777777">
      <w:pPr>
        <w:pStyle w:val="NoSpacing"/>
        <w:jc w:val="both"/>
        <w:rPr>
          <w:rFonts w:ascii="Calibri" w:hAnsi="Calibri" w:cs="Calibri"/>
        </w:rPr>
      </w:pPr>
    </w:p>
    <w:p w:rsidR="00A325BE" w:rsidP="00A325BE" w:rsidRDefault="00A325BE" w14:paraId="1546CE8D" w14:textId="77777777">
      <w:pPr>
        <w:pStyle w:val="NoSpacing"/>
        <w:jc w:val="both"/>
        <w:rPr>
          <w:rFonts w:ascii="Calibri" w:hAnsi="Calibri" w:cs="Calibri"/>
        </w:rPr>
      </w:pPr>
    </w:p>
    <w:p w:rsidR="00A325BE" w:rsidP="00A325BE" w:rsidRDefault="00A325BE" w14:paraId="2C269DB4" w14:textId="77777777">
      <w:pPr>
        <w:pStyle w:val="NoSpacing"/>
        <w:jc w:val="both"/>
        <w:rPr>
          <w:rFonts w:ascii="Calibri" w:hAnsi="Calibri" w:cs="Calibri"/>
        </w:rPr>
      </w:pPr>
    </w:p>
    <w:p w:rsidR="00A325BE" w:rsidP="00A325BE" w:rsidRDefault="00A325BE" w14:paraId="389A8BB7" w14:textId="77777777">
      <w:pPr>
        <w:pStyle w:val="NoSpacing"/>
        <w:jc w:val="both"/>
        <w:rPr>
          <w:rFonts w:ascii="Calibri" w:hAnsi="Calibri" w:cs="Calibri"/>
        </w:rPr>
      </w:pPr>
    </w:p>
    <w:p w:rsidRPr="00A325BE" w:rsidR="00A325BE" w:rsidP="00A325BE" w:rsidRDefault="00A325BE" w14:paraId="39AA0A4D" w14:textId="67E2A5EA">
      <w:pPr>
        <w:pStyle w:val="NoSpacing"/>
        <w:jc w:val="center"/>
        <w:rPr>
          <w:rFonts w:ascii="Calibri" w:hAnsi="Calibri" w:cs="Calibri"/>
          <w:sz w:val="24"/>
          <w:szCs w:val="24"/>
        </w:rPr>
      </w:pPr>
      <w:r w:rsidRPr="00A325BE">
        <w:rPr>
          <w:rFonts w:ascii="Calibri" w:hAnsi="Calibri" w:cs="Calibri"/>
          <w:b/>
          <w:bCs/>
          <w:sz w:val="24"/>
          <w:szCs w:val="24"/>
          <w:u w:val="single"/>
        </w:rPr>
        <w:t>Appendix F</w:t>
      </w:r>
      <w:r>
        <w:rPr>
          <w:rFonts w:ascii="Calibri" w:hAnsi="Calibri" w:cs="Calibri"/>
          <w:b/>
          <w:bCs/>
          <w:sz w:val="24"/>
          <w:szCs w:val="24"/>
          <w:u w:val="single"/>
        </w:rPr>
        <w:t>ive</w:t>
      </w:r>
      <w:r w:rsidRPr="00A325BE">
        <w:rPr>
          <w:rFonts w:ascii="Calibri" w:hAnsi="Calibri" w:cs="Calibri"/>
          <w:b/>
          <w:bCs/>
          <w:sz w:val="24"/>
          <w:szCs w:val="24"/>
          <w:u w:val="single"/>
        </w:rPr>
        <w:t xml:space="preserve"> – Disciplinary Procedure and Misconduct Regulations</w:t>
      </w:r>
    </w:p>
    <w:p w:rsidR="00F6119C" w:rsidP="005E12C6" w:rsidRDefault="00F6119C" w14:paraId="4E87F309" w14:textId="77777777">
      <w:pPr>
        <w:pStyle w:val="NoSpacing"/>
        <w:jc w:val="both"/>
        <w:rPr>
          <w:rFonts w:ascii="Calibri" w:hAnsi="Calibri" w:cs="Calibri"/>
        </w:rPr>
      </w:pPr>
    </w:p>
    <w:p w:rsidRPr="005E12C6" w:rsidR="005E12C6" w:rsidP="005E12C6" w:rsidRDefault="005E12C6" w14:paraId="5EF54322" w14:textId="3A043592">
      <w:pPr>
        <w:pStyle w:val="NoSpacing"/>
        <w:jc w:val="both"/>
        <w:rPr>
          <w:rFonts w:ascii="Calibri" w:hAnsi="Calibri" w:cs="Calibri"/>
        </w:rPr>
      </w:pPr>
      <w:r w:rsidRPr="005E12C6">
        <w:rPr>
          <w:rFonts w:ascii="Calibri" w:hAnsi="Calibri" w:cs="Calibri"/>
        </w:rPr>
        <w:t>You should complete this form detailing your complaint against a member with your details and the</w:t>
      </w:r>
    </w:p>
    <w:p w:rsidRPr="005E12C6" w:rsidR="005E12C6" w:rsidP="005E12C6" w:rsidRDefault="005E12C6" w14:paraId="021D4E24" w14:textId="77777777">
      <w:pPr>
        <w:pStyle w:val="NoSpacing"/>
        <w:jc w:val="both"/>
        <w:rPr>
          <w:rFonts w:ascii="Calibri" w:hAnsi="Calibri" w:cs="Calibri"/>
        </w:rPr>
      </w:pPr>
      <w:r w:rsidRPr="005E12C6">
        <w:rPr>
          <w:rFonts w:ascii="Calibri" w:hAnsi="Calibri" w:cs="Calibri"/>
        </w:rPr>
        <w:t>circumstances leading to this complaint.</w:t>
      </w:r>
    </w:p>
    <w:p w:rsidR="00F6119C" w:rsidP="005E12C6" w:rsidRDefault="00F6119C" w14:paraId="30CCC091" w14:textId="77777777">
      <w:pPr>
        <w:pStyle w:val="NoSpacing"/>
        <w:jc w:val="both"/>
        <w:rPr>
          <w:rFonts w:ascii="Calibri" w:hAnsi="Calibri" w:cs="Calibri"/>
        </w:rPr>
      </w:pPr>
    </w:p>
    <w:tbl>
      <w:tblPr>
        <w:tblStyle w:val="TableGrid"/>
        <w:tblW w:w="0" w:type="auto"/>
        <w:tblLook w:val="04A0" w:firstRow="1" w:lastRow="0" w:firstColumn="1" w:lastColumn="0" w:noHBand="0" w:noVBand="1"/>
      </w:tblPr>
      <w:tblGrid>
        <w:gridCol w:w="1980"/>
        <w:gridCol w:w="4394"/>
        <w:gridCol w:w="2642"/>
      </w:tblGrid>
      <w:tr w:rsidR="00F6119C" w:rsidTr="154EFC7F" w14:paraId="68A52A2B" w14:textId="77777777">
        <w:trPr>
          <w:trHeight w:val="751"/>
        </w:trPr>
        <w:tc>
          <w:tcPr>
            <w:tcW w:w="1980" w:type="dxa"/>
            <w:shd w:val="clear" w:color="auto" w:fill="D9D9D9" w:themeFill="background1" w:themeFillShade="D9"/>
            <w:tcMar/>
            <w:vAlign w:val="center"/>
          </w:tcPr>
          <w:p w:rsidRPr="00A103A4" w:rsidR="00F6119C" w:rsidP="00A103A4" w:rsidRDefault="00F6119C" w14:paraId="49380AEA" w14:textId="03465D11">
            <w:pPr>
              <w:pStyle w:val="NoSpacing"/>
              <w:jc w:val="center"/>
              <w:rPr>
                <w:rFonts w:ascii="Calibri" w:hAnsi="Calibri" w:cs="Calibri"/>
                <w:b/>
                <w:bCs/>
              </w:rPr>
            </w:pPr>
            <w:r w:rsidRPr="005E12C6">
              <w:rPr>
                <w:rFonts w:ascii="Calibri" w:hAnsi="Calibri" w:cs="Calibri"/>
                <w:b/>
                <w:bCs/>
              </w:rPr>
              <w:t>Name:</w:t>
            </w:r>
          </w:p>
        </w:tc>
        <w:tc>
          <w:tcPr>
            <w:tcW w:w="7036" w:type="dxa"/>
            <w:gridSpan w:val="2"/>
            <w:tcMar/>
            <w:vAlign w:val="center"/>
          </w:tcPr>
          <w:p w:rsidR="00F6119C" w:rsidP="00A5484A" w:rsidRDefault="00F6119C" w14:paraId="06077F24" w14:textId="77777777">
            <w:pPr>
              <w:pStyle w:val="NoSpacing"/>
              <w:rPr>
                <w:rFonts w:ascii="Calibri" w:hAnsi="Calibri" w:cs="Calibri"/>
              </w:rPr>
            </w:pPr>
          </w:p>
        </w:tc>
      </w:tr>
      <w:tr w:rsidR="00F6119C" w:rsidTr="154EFC7F" w14:paraId="38CFA655" w14:textId="77777777">
        <w:trPr>
          <w:trHeight w:val="751"/>
        </w:trPr>
        <w:tc>
          <w:tcPr>
            <w:tcW w:w="1980" w:type="dxa"/>
            <w:shd w:val="clear" w:color="auto" w:fill="D9D9D9" w:themeFill="background1" w:themeFillShade="D9"/>
            <w:tcMar/>
            <w:vAlign w:val="center"/>
          </w:tcPr>
          <w:p w:rsidRPr="005E12C6" w:rsidR="00F6119C" w:rsidP="00A103A4" w:rsidRDefault="00F6119C" w14:paraId="300C6B82" w14:textId="77777777">
            <w:pPr>
              <w:pStyle w:val="NoSpacing"/>
              <w:jc w:val="center"/>
              <w:rPr>
                <w:rFonts w:ascii="Calibri" w:hAnsi="Calibri" w:cs="Calibri"/>
                <w:b/>
                <w:bCs/>
              </w:rPr>
            </w:pPr>
            <w:r w:rsidRPr="005E12C6">
              <w:rPr>
                <w:rFonts w:ascii="Calibri" w:hAnsi="Calibri" w:cs="Calibri"/>
                <w:b/>
                <w:bCs/>
              </w:rPr>
              <w:t>Student Number:</w:t>
            </w:r>
          </w:p>
          <w:p w:rsidRPr="00A103A4" w:rsidR="00F6119C" w:rsidP="00A103A4" w:rsidRDefault="00F6119C" w14:paraId="234FA643" w14:textId="41B4237E">
            <w:pPr>
              <w:pStyle w:val="NoSpacing"/>
              <w:jc w:val="center"/>
              <w:rPr>
                <w:rFonts w:ascii="Calibri" w:hAnsi="Calibri" w:cs="Calibri"/>
                <w:b/>
                <w:bCs/>
              </w:rPr>
            </w:pPr>
            <w:r w:rsidRPr="005E12C6">
              <w:rPr>
                <w:rFonts w:ascii="Calibri" w:hAnsi="Calibri" w:cs="Calibri"/>
                <w:b/>
                <w:bCs/>
              </w:rPr>
              <w:t>(If applicable)</w:t>
            </w:r>
          </w:p>
        </w:tc>
        <w:tc>
          <w:tcPr>
            <w:tcW w:w="7036" w:type="dxa"/>
            <w:gridSpan w:val="2"/>
            <w:tcMar/>
            <w:vAlign w:val="center"/>
          </w:tcPr>
          <w:p w:rsidR="00F6119C" w:rsidP="00A5484A" w:rsidRDefault="00F6119C" w14:paraId="41AA2EBB" w14:textId="77777777">
            <w:pPr>
              <w:pStyle w:val="NoSpacing"/>
              <w:rPr>
                <w:rFonts w:ascii="Calibri" w:hAnsi="Calibri" w:cs="Calibri"/>
              </w:rPr>
            </w:pPr>
          </w:p>
        </w:tc>
      </w:tr>
      <w:tr w:rsidR="00F6119C" w:rsidTr="154EFC7F" w14:paraId="32511548" w14:textId="77777777">
        <w:trPr>
          <w:trHeight w:val="751"/>
        </w:trPr>
        <w:tc>
          <w:tcPr>
            <w:tcW w:w="1980" w:type="dxa"/>
            <w:shd w:val="clear" w:color="auto" w:fill="D9D9D9" w:themeFill="background1" w:themeFillShade="D9"/>
            <w:tcMar/>
            <w:vAlign w:val="center"/>
          </w:tcPr>
          <w:p w:rsidRPr="00A103A4" w:rsidR="00F6119C" w:rsidP="00A103A4" w:rsidRDefault="00F6119C" w14:paraId="112CE206" w14:textId="59F2E5C0">
            <w:pPr>
              <w:pStyle w:val="NoSpacing"/>
              <w:jc w:val="center"/>
              <w:rPr>
                <w:rFonts w:ascii="Calibri" w:hAnsi="Calibri" w:cs="Calibri"/>
                <w:b/>
                <w:bCs/>
              </w:rPr>
            </w:pPr>
            <w:r w:rsidRPr="005E12C6">
              <w:rPr>
                <w:rFonts w:ascii="Calibri" w:hAnsi="Calibri" w:cs="Calibri"/>
                <w:b/>
                <w:bCs/>
              </w:rPr>
              <w:t>Phone</w:t>
            </w:r>
            <w:r w:rsidR="00A103A4">
              <w:rPr>
                <w:rFonts w:ascii="Calibri" w:hAnsi="Calibri" w:cs="Calibri"/>
                <w:b/>
                <w:bCs/>
              </w:rPr>
              <w:t>:</w:t>
            </w:r>
          </w:p>
        </w:tc>
        <w:tc>
          <w:tcPr>
            <w:tcW w:w="7036" w:type="dxa"/>
            <w:gridSpan w:val="2"/>
            <w:tcMar/>
            <w:vAlign w:val="center"/>
          </w:tcPr>
          <w:p w:rsidR="00F6119C" w:rsidP="00A5484A" w:rsidRDefault="00F6119C" w14:paraId="01E7BD2D" w14:textId="77777777">
            <w:pPr>
              <w:pStyle w:val="NoSpacing"/>
              <w:rPr>
                <w:rFonts w:ascii="Calibri" w:hAnsi="Calibri" w:cs="Calibri"/>
              </w:rPr>
            </w:pPr>
          </w:p>
        </w:tc>
      </w:tr>
      <w:tr w:rsidR="00F6119C" w:rsidTr="154EFC7F" w14:paraId="3E03E32A" w14:textId="77777777">
        <w:trPr>
          <w:trHeight w:val="751"/>
        </w:trPr>
        <w:tc>
          <w:tcPr>
            <w:tcW w:w="1980" w:type="dxa"/>
            <w:shd w:val="clear" w:color="auto" w:fill="D9D9D9" w:themeFill="background1" w:themeFillShade="D9"/>
            <w:tcMar/>
            <w:vAlign w:val="center"/>
          </w:tcPr>
          <w:p w:rsidRPr="00A103A4" w:rsidR="00F6119C" w:rsidP="00A103A4" w:rsidRDefault="00F6119C" w14:paraId="6BAA2BE5" w14:textId="5664E98A">
            <w:pPr>
              <w:pStyle w:val="NoSpacing"/>
              <w:jc w:val="center"/>
              <w:rPr>
                <w:rFonts w:ascii="Calibri" w:hAnsi="Calibri" w:cs="Calibri"/>
                <w:b/>
                <w:bCs/>
              </w:rPr>
            </w:pPr>
            <w:r w:rsidRPr="005E12C6">
              <w:rPr>
                <w:rFonts w:ascii="Calibri" w:hAnsi="Calibri" w:cs="Calibri"/>
                <w:b/>
                <w:bCs/>
              </w:rPr>
              <w:t>Email</w:t>
            </w:r>
            <w:r w:rsidR="00A103A4">
              <w:rPr>
                <w:rFonts w:ascii="Calibri" w:hAnsi="Calibri" w:cs="Calibri"/>
                <w:b/>
                <w:bCs/>
              </w:rPr>
              <w:t>:</w:t>
            </w:r>
          </w:p>
        </w:tc>
        <w:tc>
          <w:tcPr>
            <w:tcW w:w="7036" w:type="dxa"/>
            <w:gridSpan w:val="2"/>
            <w:tcMar/>
            <w:vAlign w:val="center"/>
          </w:tcPr>
          <w:p w:rsidR="00F6119C" w:rsidP="00A5484A" w:rsidRDefault="00F6119C" w14:paraId="7A62DEA2" w14:textId="77777777">
            <w:pPr>
              <w:pStyle w:val="NoSpacing"/>
              <w:rPr>
                <w:rFonts w:ascii="Calibri" w:hAnsi="Calibri" w:cs="Calibri"/>
              </w:rPr>
            </w:pPr>
          </w:p>
        </w:tc>
      </w:tr>
      <w:tr w:rsidR="003C623A" w:rsidTr="154EFC7F" w14:paraId="607DE8DA" w14:textId="77777777">
        <w:trPr>
          <w:trHeight w:val="751"/>
        </w:trPr>
        <w:tc>
          <w:tcPr>
            <w:tcW w:w="9016" w:type="dxa"/>
            <w:gridSpan w:val="3"/>
            <w:shd w:val="clear" w:color="auto" w:fill="D9D9D9" w:themeFill="background1" w:themeFillShade="D9"/>
            <w:tcMar/>
            <w:vAlign w:val="center"/>
          </w:tcPr>
          <w:p w:rsidRPr="00A103A4" w:rsidR="003C623A" w:rsidP="003C623A" w:rsidRDefault="003C623A" w14:paraId="4D5211B3" w14:textId="063CDB04">
            <w:pPr>
              <w:pStyle w:val="NoSpacing"/>
              <w:jc w:val="center"/>
              <w:rPr>
                <w:rFonts w:ascii="Calibri" w:hAnsi="Calibri" w:cs="Calibri"/>
                <w:b/>
                <w:bCs/>
              </w:rPr>
            </w:pPr>
            <w:r w:rsidRPr="005E12C6">
              <w:rPr>
                <w:rFonts w:ascii="Calibri" w:hAnsi="Calibri" w:cs="Calibri"/>
                <w:b/>
                <w:bCs/>
              </w:rPr>
              <w:t>What is the reason(s) for your complaint?</w:t>
            </w:r>
            <w:r w:rsidRPr="00A103A4" w:rsidR="00A50A11">
              <w:rPr>
                <w:rFonts w:ascii="Calibri" w:hAnsi="Calibri" w:cs="Calibri"/>
                <w:b/>
                <w:bCs/>
              </w:rPr>
              <w:t xml:space="preserve">  Please describe in as much detail as possible what happened and the nature of your complaint.</w:t>
            </w:r>
          </w:p>
        </w:tc>
      </w:tr>
      <w:tr w:rsidR="00A50A11" w:rsidTr="154EFC7F" w14:paraId="04874E3D" w14:textId="77777777">
        <w:trPr>
          <w:trHeight w:val="4900"/>
        </w:trPr>
        <w:tc>
          <w:tcPr>
            <w:tcW w:w="9016" w:type="dxa"/>
            <w:gridSpan w:val="3"/>
            <w:shd w:val="clear" w:color="auto" w:fill="FFFFFF" w:themeFill="background1"/>
            <w:tcMar/>
            <w:vAlign w:val="center"/>
          </w:tcPr>
          <w:p w:rsidR="00A50A11" w:rsidP="00A5484A" w:rsidRDefault="00A50A11" w14:paraId="6B38FE79" w14:textId="77777777">
            <w:pPr>
              <w:pStyle w:val="NoSpacing"/>
              <w:rPr>
                <w:rFonts w:ascii="Calibri" w:hAnsi="Calibri" w:cs="Calibri"/>
              </w:rPr>
            </w:pPr>
          </w:p>
        </w:tc>
      </w:tr>
      <w:tr w:rsidR="00ED13B3" w:rsidTr="154EFC7F" w14:paraId="3F1DF5D5" w14:textId="77777777">
        <w:trPr>
          <w:trHeight w:val="751"/>
        </w:trPr>
        <w:tc>
          <w:tcPr>
            <w:tcW w:w="6374" w:type="dxa"/>
            <w:gridSpan w:val="2"/>
            <w:shd w:val="clear" w:color="auto" w:fill="D9D9D9" w:themeFill="background1" w:themeFillShade="D9"/>
            <w:tcMar/>
            <w:vAlign w:val="center"/>
          </w:tcPr>
          <w:p w:rsidRPr="00864E56" w:rsidR="00ED13B3" w:rsidP="00ED13B3" w:rsidRDefault="00ED13B3" w14:paraId="6838B97E" w14:textId="52FA7CC5">
            <w:pPr>
              <w:pStyle w:val="NoSpacing"/>
              <w:jc w:val="center"/>
              <w:rPr>
                <w:rFonts w:ascii="Calibri" w:hAnsi="Calibri" w:cs="Calibri"/>
                <w:b/>
                <w:bCs/>
              </w:rPr>
            </w:pPr>
            <w:r w:rsidRPr="00864E56">
              <w:rPr>
                <w:rFonts w:ascii="Calibri" w:hAnsi="Calibri" w:cs="Calibri"/>
                <w:b/>
                <w:bCs/>
              </w:rPr>
              <w:t>Where did the incident occur?</w:t>
            </w:r>
          </w:p>
        </w:tc>
        <w:tc>
          <w:tcPr>
            <w:tcW w:w="2642" w:type="dxa"/>
            <w:shd w:val="clear" w:color="auto" w:fill="FFFFFF" w:themeFill="background1"/>
            <w:tcMar/>
            <w:vAlign w:val="center"/>
          </w:tcPr>
          <w:p w:rsidR="00ED13B3" w:rsidP="00A5484A" w:rsidRDefault="00ED13B3" w14:paraId="55BC97F2" w14:textId="052E9C8E">
            <w:pPr>
              <w:pStyle w:val="NoSpacing"/>
              <w:rPr>
                <w:rFonts w:ascii="Calibri" w:hAnsi="Calibri" w:cs="Calibri"/>
              </w:rPr>
            </w:pPr>
          </w:p>
        </w:tc>
      </w:tr>
      <w:tr w:rsidR="154EFC7F" w:rsidTr="154EFC7F" w14:paraId="40EF15D1">
        <w:trPr>
          <w:trHeight w:val="300"/>
          <w:ins w:author="Longstaff, David" w:date="2025-10-06T11:01:15.877Z" w16du:dateUtc="2025-10-06T11:01:15.877Z" w:id="221154315"/>
        </w:trPr>
        <w:tc>
          <w:tcPr>
            <w:tcW w:w="6374" w:type="dxa"/>
            <w:gridSpan w:val="2"/>
            <w:shd w:val="clear" w:color="auto" w:fill="D9D9D9" w:themeFill="background1" w:themeFillShade="D9"/>
            <w:tcMar/>
            <w:vAlign w:val="center"/>
          </w:tcPr>
          <w:p w:rsidR="32BC319C" w:rsidP="154EFC7F" w:rsidRDefault="32BC319C" w14:paraId="75D99971" w14:textId="7C70BD49">
            <w:pPr>
              <w:pStyle w:val="NoSpacing"/>
              <w:jc w:val="center"/>
              <w:rPr>
                <w:rFonts w:ascii="Calibri" w:hAnsi="Calibri" w:cs="Calibri"/>
                <w:b w:val="1"/>
                <w:bCs w:val="1"/>
              </w:rPr>
              <w:pPrChange w:author="Longstaff, David" w:date="2025-10-06T11:01:15.874Z">
                <w:pPr/>
              </w:pPrChange>
            </w:pPr>
            <w:ins w:author="Longstaff, David" w:date="2025-10-06T11:01:59.957Z" w:id="1964479467">
              <w:r w:rsidRPr="154EFC7F" w:rsidR="32BC319C">
                <w:rPr>
                  <w:rFonts w:ascii="Calibri" w:hAnsi="Calibri" w:cs="Calibri"/>
                  <w:b w:val="1"/>
                  <w:bCs w:val="1"/>
                </w:rPr>
                <w:t>Ha</w:t>
              </w:r>
            </w:ins>
            <w:ins w:author="Longstaff, David" w:date="2025-10-06T11:02:13.609Z" w:id="1234108001">
              <w:r w:rsidRPr="154EFC7F" w:rsidR="32BC319C">
                <w:rPr>
                  <w:rFonts w:ascii="Calibri" w:hAnsi="Calibri" w:cs="Calibri"/>
                  <w:b w:val="1"/>
                  <w:bCs w:val="1"/>
                </w:rPr>
                <w:t>s this been reported to UUSU previously?</w:t>
              </w:r>
            </w:ins>
          </w:p>
        </w:tc>
        <w:tc>
          <w:tcPr>
            <w:tcW w:w="2642" w:type="dxa"/>
            <w:shd w:val="clear" w:color="auto" w:fill="FFFFFF" w:themeFill="background1"/>
            <w:tcMar/>
            <w:vAlign w:val="center"/>
          </w:tcPr>
          <w:p w:rsidR="154EFC7F" w:rsidP="154EFC7F" w:rsidRDefault="154EFC7F" w14:paraId="4D9F2AB6" w14:textId="4B0BC336">
            <w:pPr>
              <w:pStyle w:val="NoSpacing"/>
              <w:rPr>
                <w:rFonts w:ascii="Calibri" w:hAnsi="Calibri" w:cs="Calibri"/>
              </w:rPr>
              <w:pPrChange w:author="Longstaff, David" w:date="2025-10-06T11:01:15.875Z">
                <w:pPr/>
              </w:pPrChange>
            </w:pPr>
          </w:p>
        </w:tc>
      </w:tr>
      <w:tr w:rsidR="154EFC7F" w:rsidTr="154EFC7F" w14:paraId="3F34383C">
        <w:trPr>
          <w:trHeight w:val="300"/>
          <w:ins w:author="Longstaff, David" w:date="2025-10-06T11:02:29.161Z" w16du:dateUtc="2025-10-06T11:02:29.161Z" w:id="1218913883"/>
        </w:trPr>
        <w:tc>
          <w:tcPr>
            <w:tcW w:w="6374" w:type="dxa"/>
            <w:gridSpan w:val="2"/>
            <w:shd w:val="clear" w:color="auto" w:fill="D9D9D9" w:themeFill="background1" w:themeFillShade="D9"/>
            <w:tcMar/>
            <w:vAlign w:val="center"/>
          </w:tcPr>
          <w:p w:rsidR="32BC319C" w:rsidP="154EFC7F" w:rsidRDefault="32BC319C" w14:paraId="2CCCCF5D" w14:textId="2E95635F">
            <w:pPr>
              <w:pStyle w:val="NoSpacing"/>
              <w:jc w:val="center"/>
              <w:rPr>
                <w:rFonts w:ascii="Calibri" w:hAnsi="Calibri" w:cs="Calibri"/>
                <w:b w:val="1"/>
                <w:bCs w:val="1"/>
              </w:rPr>
              <w:pPrChange w:author="Longstaff, David" w:date="2025-10-06T11:02:29.158Z">
                <w:pPr/>
              </w:pPrChange>
            </w:pPr>
            <w:ins w:author="Longstaff, David" w:date="2025-10-06T11:02:42.59Z" w:id="1510751728">
              <w:r w:rsidRPr="154EFC7F" w:rsidR="32BC319C">
                <w:rPr>
                  <w:rFonts w:ascii="Calibri" w:hAnsi="Calibri" w:cs="Calibri"/>
                  <w:b w:val="1"/>
                  <w:bCs w:val="1"/>
                </w:rPr>
                <w:t>If yes to the above, please note to whom and when?</w:t>
              </w:r>
            </w:ins>
          </w:p>
        </w:tc>
        <w:tc>
          <w:tcPr>
            <w:tcW w:w="2642" w:type="dxa"/>
            <w:shd w:val="clear" w:color="auto" w:fill="FFFFFF" w:themeFill="background1"/>
            <w:tcMar/>
            <w:vAlign w:val="center"/>
          </w:tcPr>
          <w:p w:rsidR="154EFC7F" w:rsidP="154EFC7F" w:rsidRDefault="154EFC7F" w14:paraId="1A0A5DD8" w14:textId="0BF98E87">
            <w:pPr>
              <w:pStyle w:val="NoSpacing"/>
              <w:rPr>
                <w:rFonts w:ascii="Calibri" w:hAnsi="Calibri" w:cs="Calibri"/>
              </w:rPr>
              <w:pPrChange w:author="Longstaff, David" w:date="2025-10-06T11:02:29.16Z">
                <w:pPr/>
              </w:pPrChange>
            </w:pPr>
          </w:p>
        </w:tc>
      </w:tr>
      <w:tr w:rsidR="00A50A11" w:rsidTr="154EFC7F" w14:paraId="6313310F" w14:textId="77777777">
        <w:trPr>
          <w:trHeight w:val="751"/>
        </w:trPr>
        <w:tc>
          <w:tcPr>
            <w:tcW w:w="9016" w:type="dxa"/>
            <w:gridSpan w:val="3"/>
            <w:shd w:val="clear" w:color="auto" w:fill="D9D9D9" w:themeFill="background1" w:themeFillShade="D9"/>
            <w:tcMar/>
            <w:vAlign w:val="center"/>
          </w:tcPr>
          <w:p w:rsidRPr="00864E56" w:rsidR="00A50A11" w:rsidP="00ED13B3" w:rsidRDefault="0060422A" w14:paraId="1AEBCC8E" w14:textId="5CAEACD9">
            <w:pPr>
              <w:pStyle w:val="NoSpacing"/>
              <w:jc w:val="center"/>
              <w:rPr>
                <w:rFonts w:ascii="Calibri" w:hAnsi="Calibri" w:cs="Calibri"/>
                <w:b/>
                <w:bCs/>
              </w:rPr>
            </w:pPr>
            <w:r w:rsidRPr="00864E56">
              <w:rPr>
                <w:rFonts w:ascii="Calibri" w:hAnsi="Calibri" w:cs="Calibri"/>
                <w:b/>
                <w:bCs/>
              </w:rPr>
              <w:t xml:space="preserve">If relevant, please list and attach to this </w:t>
            </w:r>
            <w:r w:rsidRPr="00864E56" w:rsidR="00ED13B3">
              <w:rPr>
                <w:rFonts w:ascii="Calibri" w:hAnsi="Calibri" w:cs="Calibri"/>
                <w:b/>
                <w:bCs/>
              </w:rPr>
              <w:t>form</w:t>
            </w:r>
            <w:r w:rsidRPr="00864E56">
              <w:rPr>
                <w:rFonts w:ascii="Calibri" w:hAnsi="Calibri" w:cs="Calibri"/>
                <w:b/>
                <w:bCs/>
              </w:rPr>
              <w:t xml:space="preserve"> any evidence you would like to share.</w:t>
            </w:r>
          </w:p>
        </w:tc>
      </w:tr>
      <w:tr w:rsidR="00ED13B3" w:rsidTr="154EFC7F" w14:paraId="09D1ED16" w14:textId="77777777">
        <w:trPr>
          <w:trHeight w:val="3144"/>
        </w:trPr>
        <w:tc>
          <w:tcPr>
            <w:tcW w:w="9016" w:type="dxa"/>
            <w:gridSpan w:val="3"/>
            <w:shd w:val="clear" w:color="auto" w:fill="FFFFFF" w:themeFill="background1"/>
            <w:tcMar/>
            <w:vAlign w:val="center"/>
          </w:tcPr>
          <w:p w:rsidRPr="0060422A" w:rsidR="00ED13B3" w:rsidP="00ED13B3" w:rsidRDefault="00ED13B3" w14:paraId="4671763D" w14:textId="77777777">
            <w:pPr>
              <w:pStyle w:val="NoSpacing"/>
              <w:jc w:val="center"/>
              <w:rPr>
                <w:rFonts w:ascii="Calibri" w:hAnsi="Calibri" w:cs="Calibri"/>
              </w:rPr>
            </w:pPr>
          </w:p>
        </w:tc>
      </w:tr>
      <w:tr w:rsidR="00BA73F1" w:rsidTr="154EFC7F" w14:paraId="5EA46663" w14:textId="77777777">
        <w:trPr>
          <w:trHeight w:val="751"/>
        </w:trPr>
        <w:tc>
          <w:tcPr>
            <w:tcW w:w="9016" w:type="dxa"/>
            <w:gridSpan w:val="3"/>
            <w:shd w:val="clear" w:color="auto" w:fill="D9D9D9" w:themeFill="background1" w:themeFillShade="D9"/>
            <w:tcMar/>
            <w:vAlign w:val="center"/>
          </w:tcPr>
          <w:p w:rsidRPr="00F81436" w:rsidR="00BA73F1" w:rsidP="003019FE" w:rsidRDefault="00BC5B18" w14:paraId="74BF015E" w14:textId="5D3EB345">
            <w:pPr>
              <w:pStyle w:val="NoSpacing"/>
              <w:jc w:val="center"/>
              <w:rPr>
                <w:rFonts w:ascii="Calibri" w:hAnsi="Calibri" w:cs="Calibri"/>
                <w:b/>
                <w:bCs/>
              </w:rPr>
            </w:pPr>
            <w:r w:rsidRPr="00F81436">
              <w:rPr>
                <w:rFonts w:ascii="Calibri" w:hAnsi="Calibri" w:cs="Calibri"/>
                <w:b/>
                <w:bCs/>
              </w:rPr>
              <w:t xml:space="preserve">Please describe any measures you have taken to date to resolve your complaint such as action you may have taken to </w:t>
            </w:r>
            <w:r w:rsidRPr="00041F90" w:rsidR="00041F90">
              <w:rPr>
                <w:rFonts w:ascii="Calibri" w:hAnsi="Calibri" w:cs="Calibri"/>
                <w:b/>
                <w:bCs/>
              </w:rPr>
              <w:t xml:space="preserve">resolve this issue, </w:t>
            </w:r>
            <w:r w:rsidRPr="00F81436" w:rsidR="00041F90">
              <w:rPr>
                <w:rFonts w:ascii="Calibri" w:hAnsi="Calibri" w:cs="Calibri"/>
                <w:b/>
                <w:bCs/>
              </w:rPr>
              <w:t xml:space="preserve">or </w:t>
            </w:r>
            <w:r w:rsidRPr="00F81436" w:rsidR="003019FE">
              <w:rPr>
                <w:rFonts w:ascii="Calibri" w:hAnsi="Calibri" w:cs="Calibri"/>
                <w:b/>
                <w:bCs/>
              </w:rPr>
              <w:t xml:space="preserve">people you may have </w:t>
            </w:r>
            <w:r w:rsidRPr="00F81436" w:rsidR="00041F90">
              <w:rPr>
                <w:rFonts w:ascii="Calibri" w:hAnsi="Calibri" w:cs="Calibri"/>
                <w:b/>
                <w:bCs/>
              </w:rPr>
              <w:t xml:space="preserve">spoken to within </w:t>
            </w:r>
            <w:r w:rsidRPr="00F81436" w:rsidR="003019FE">
              <w:rPr>
                <w:rFonts w:ascii="Calibri" w:hAnsi="Calibri" w:cs="Calibri"/>
                <w:b/>
                <w:bCs/>
              </w:rPr>
              <w:t>UUSU</w:t>
            </w:r>
            <w:r w:rsidRPr="00F81436" w:rsidR="00041F90">
              <w:rPr>
                <w:rFonts w:ascii="Calibri" w:hAnsi="Calibri" w:cs="Calibri"/>
                <w:b/>
                <w:bCs/>
              </w:rPr>
              <w:t>?</w:t>
            </w:r>
          </w:p>
        </w:tc>
      </w:tr>
      <w:tr w:rsidR="003019FE" w:rsidTr="154EFC7F" w14:paraId="7C3EE505" w14:textId="77777777">
        <w:trPr>
          <w:trHeight w:val="3066"/>
        </w:trPr>
        <w:tc>
          <w:tcPr>
            <w:tcW w:w="9016" w:type="dxa"/>
            <w:gridSpan w:val="3"/>
            <w:shd w:val="clear" w:color="auto" w:fill="FFFFFF" w:themeFill="background1"/>
            <w:tcMar/>
            <w:vAlign w:val="center"/>
          </w:tcPr>
          <w:p w:rsidRPr="00BC5B18" w:rsidR="003019FE" w:rsidP="003019FE" w:rsidRDefault="003019FE" w14:paraId="73E39102" w14:textId="77777777">
            <w:pPr>
              <w:pStyle w:val="NoSpacing"/>
              <w:jc w:val="center"/>
              <w:rPr>
                <w:rFonts w:ascii="Calibri" w:hAnsi="Calibri" w:cs="Calibri"/>
              </w:rPr>
            </w:pPr>
          </w:p>
        </w:tc>
      </w:tr>
      <w:tr w:rsidR="002443C0" w:rsidTr="154EFC7F" w14:paraId="1B40B226" w14:textId="77777777">
        <w:trPr>
          <w:trHeight w:val="751"/>
        </w:trPr>
        <w:tc>
          <w:tcPr>
            <w:tcW w:w="9016" w:type="dxa"/>
            <w:gridSpan w:val="3"/>
            <w:shd w:val="clear" w:color="auto" w:fill="D9D9D9" w:themeFill="background1" w:themeFillShade="D9"/>
            <w:tcMar/>
            <w:vAlign w:val="center"/>
          </w:tcPr>
          <w:p w:rsidRPr="00F81436" w:rsidR="002443C0" w:rsidP="003019FE" w:rsidRDefault="002443C0" w14:paraId="023736DF" w14:textId="78682957">
            <w:pPr>
              <w:pStyle w:val="NoSpacing"/>
              <w:jc w:val="center"/>
              <w:rPr>
                <w:rFonts w:ascii="Calibri" w:hAnsi="Calibri" w:cs="Calibri"/>
                <w:b/>
                <w:bCs/>
              </w:rPr>
            </w:pPr>
            <w:r w:rsidRPr="00F81436">
              <w:rPr>
                <w:rFonts w:ascii="Calibri" w:hAnsi="Calibri" w:cs="Calibri"/>
                <w:b/>
                <w:bCs/>
              </w:rPr>
              <w:t>What resolution are you seeking?</w:t>
            </w:r>
          </w:p>
        </w:tc>
      </w:tr>
      <w:tr w:rsidR="002443C0" w:rsidTr="154EFC7F" w14:paraId="308F2CFF" w14:textId="77777777">
        <w:trPr>
          <w:trHeight w:val="3205"/>
        </w:trPr>
        <w:tc>
          <w:tcPr>
            <w:tcW w:w="9016" w:type="dxa"/>
            <w:gridSpan w:val="3"/>
            <w:shd w:val="clear" w:color="auto" w:fill="FFFFFF" w:themeFill="background1"/>
            <w:tcMar/>
            <w:vAlign w:val="center"/>
          </w:tcPr>
          <w:p w:rsidR="002443C0" w:rsidP="003019FE" w:rsidRDefault="002443C0" w14:paraId="55AB880D" w14:textId="77777777">
            <w:pPr>
              <w:pStyle w:val="NoSpacing"/>
              <w:jc w:val="center"/>
              <w:rPr>
                <w:rFonts w:ascii="Calibri" w:hAnsi="Calibri" w:cs="Calibri"/>
              </w:rPr>
            </w:pPr>
          </w:p>
        </w:tc>
      </w:tr>
      <w:tr w:rsidR="00827A1F" w:rsidTr="154EFC7F" w14:paraId="7858DE5C" w14:textId="77777777">
        <w:trPr>
          <w:trHeight w:val="1231"/>
        </w:trPr>
        <w:tc>
          <w:tcPr>
            <w:tcW w:w="6374" w:type="dxa"/>
            <w:gridSpan w:val="2"/>
            <w:shd w:val="clear" w:color="auto" w:fill="D9D9D9" w:themeFill="background1" w:themeFillShade="D9"/>
            <w:tcMar/>
            <w:vAlign w:val="center"/>
          </w:tcPr>
          <w:p w:rsidRPr="00F81436" w:rsidR="00D45EB3" w:rsidP="00D45EB3" w:rsidRDefault="00827A1F" w14:paraId="3ABA662A" w14:textId="5B99BB4B">
            <w:pPr>
              <w:pStyle w:val="NoSpacing"/>
              <w:jc w:val="center"/>
              <w:rPr>
                <w:rFonts w:ascii="Calibri" w:hAnsi="Calibri" w:cs="Calibri"/>
                <w:b/>
                <w:bCs/>
              </w:rPr>
            </w:pPr>
            <w:r w:rsidRPr="00827A1F">
              <w:rPr>
                <w:rFonts w:ascii="Calibri" w:hAnsi="Calibri" w:cs="Calibri"/>
                <w:b/>
                <w:bCs/>
              </w:rPr>
              <w:t>I consent to the sharing of the above information to the extent that is</w:t>
            </w:r>
            <w:r w:rsidRPr="00F81436" w:rsidR="00D45EB3">
              <w:rPr>
                <w:rFonts w:ascii="Calibri" w:hAnsi="Calibri" w:cs="Calibri"/>
                <w:b/>
                <w:bCs/>
              </w:rPr>
              <w:t xml:space="preserve"> </w:t>
            </w:r>
            <w:r w:rsidRPr="00827A1F">
              <w:rPr>
                <w:rFonts w:ascii="Calibri" w:hAnsi="Calibri" w:cs="Calibri"/>
                <w:b/>
                <w:bCs/>
              </w:rPr>
              <w:t xml:space="preserve">required for UUSU to investigate the matters that are outlined </w:t>
            </w:r>
          </w:p>
          <w:p w:rsidR="00827A1F" w:rsidP="00D45EB3" w:rsidRDefault="00827A1F" w14:paraId="778DFB92" w14:textId="4FF2306E">
            <w:pPr>
              <w:pStyle w:val="NoSpacing"/>
              <w:jc w:val="center"/>
              <w:rPr>
                <w:rFonts w:ascii="Calibri" w:hAnsi="Calibri" w:cs="Calibri"/>
              </w:rPr>
            </w:pPr>
            <w:r w:rsidRPr="00827A1F">
              <w:rPr>
                <w:rFonts w:ascii="Calibri" w:hAnsi="Calibri" w:cs="Calibri"/>
                <w:b/>
                <w:bCs/>
              </w:rPr>
              <w:t>(pleas</w:t>
            </w:r>
            <w:r w:rsidRPr="00F81436" w:rsidR="00D45EB3">
              <w:rPr>
                <w:rFonts w:ascii="Calibri" w:hAnsi="Calibri" w:cs="Calibri"/>
                <w:b/>
                <w:bCs/>
              </w:rPr>
              <w:t xml:space="preserve">e </w:t>
            </w:r>
            <w:r w:rsidRPr="00F81436">
              <w:rPr>
                <w:rFonts w:ascii="Calibri" w:hAnsi="Calibri" w:cs="Calibri"/>
                <w:b/>
                <w:bCs/>
              </w:rPr>
              <w:t>delete as appropriate):</w:t>
            </w:r>
          </w:p>
        </w:tc>
        <w:tc>
          <w:tcPr>
            <w:tcW w:w="2642" w:type="dxa"/>
            <w:shd w:val="clear" w:color="auto" w:fill="FFFFFF" w:themeFill="background1"/>
            <w:tcMar/>
            <w:vAlign w:val="center"/>
          </w:tcPr>
          <w:p w:rsidR="00827A1F" w:rsidP="003019FE" w:rsidRDefault="00827A1F" w14:paraId="2C7AA6AC" w14:textId="654C83FA">
            <w:pPr>
              <w:pStyle w:val="NoSpacing"/>
              <w:jc w:val="center"/>
              <w:rPr>
                <w:rFonts w:ascii="Calibri" w:hAnsi="Calibri" w:cs="Calibri"/>
              </w:rPr>
            </w:pPr>
            <w:r>
              <w:rPr>
                <w:rFonts w:ascii="Calibri" w:hAnsi="Calibri" w:cs="Calibri"/>
              </w:rPr>
              <w:t>YES</w:t>
            </w:r>
            <w:r w:rsidR="00D45EB3">
              <w:rPr>
                <w:rFonts w:ascii="Calibri" w:hAnsi="Calibri" w:cs="Calibri"/>
              </w:rPr>
              <w:t xml:space="preserve">  </w:t>
            </w:r>
            <w:r>
              <w:rPr>
                <w:rFonts w:ascii="Calibri" w:hAnsi="Calibri" w:cs="Calibri"/>
              </w:rPr>
              <w:t>/</w:t>
            </w:r>
            <w:r w:rsidR="00D45EB3">
              <w:rPr>
                <w:rFonts w:ascii="Calibri" w:hAnsi="Calibri" w:cs="Calibri"/>
              </w:rPr>
              <w:t xml:space="preserve">  </w:t>
            </w:r>
            <w:r>
              <w:rPr>
                <w:rFonts w:ascii="Calibri" w:hAnsi="Calibri" w:cs="Calibri"/>
              </w:rPr>
              <w:t>NO</w:t>
            </w:r>
          </w:p>
        </w:tc>
      </w:tr>
      <w:tr w:rsidR="00AF2F5E" w:rsidTr="154EFC7F" w14:paraId="077474E8" w14:textId="77777777">
        <w:trPr>
          <w:trHeight w:val="1157"/>
        </w:trPr>
        <w:tc>
          <w:tcPr>
            <w:tcW w:w="9016" w:type="dxa"/>
            <w:gridSpan w:val="3"/>
            <w:shd w:val="clear" w:color="auto" w:fill="FFFFFF" w:themeFill="background1"/>
            <w:tcMar/>
            <w:vAlign w:val="center"/>
          </w:tcPr>
          <w:p w:rsidRPr="00F81436" w:rsidR="00AF2F5E" w:rsidP="00AF2F5E" w:rsidRDefault="00AF2F5E" w14:paraId="589FD9D4" w14:textId="5684CEEF">
            <w:pPr>
              <w:pStyle w:val="NoSpacing"/>
              <w:rPr>
                <w:rFonts w:ascii="Calibri" w:hAnsi="Calibri" w:cs="Calibri"/>
                <w:b/>
                <w:bCs/>
              </w:rPr>
            </w:pPr>
            <w:r w:rsidRPr="00F81436">
              <w:rPr>
                <w:rFonts w:ascii="Calibri" w:hAnsi="Calibri" w:cs="Calibri"/>
                <w:b/>
                <w:bCs/>
              </w:rPr>
              <w:t>Signed:</w:t>
            </w:r>
          </w:p>
        </w:tc>
      </w:tr>
      <w:tr w:rsidR="00AF2F5E" w:rsidTr="154EFC7F" w14:paraId="095A407C" w14:textId="77777777">
        <w:trPr>
          <w:trHeight w:val="1117"/>
        </w:trPr>
        <w:tc>
          <w:tcPr>
            <w:tcW w:w="6374" w:type="dxa"/>
            <w:gridSpan w:val="2"/>
            <w:shd w:val="clear" w:color="auto" w:fill="FFFFFF" w:themeFill="background1"/>
            <w:tcMar/>
            <w:vAlign w:val="center"/>
          </w:tcPr>
          <w:p w:rsidRPr="00F81436" w:rsidR="00AF2F5E" w:rsidP="00AF2F5E" w:rsidRDefault="00AF2F5E" w14:paraId="089EB8C8" w14:textId="77D04FA9">
            <w:pPr>
              <w:pStyle w:val="NoSpacing"/>
              <w:rPr>
                <w:rFonts w:ascii="Calibri" w:hAnsi="Calibri" w:cs="Calibri"/>
                <w:b/>
                <w:bCs/>
              </w:rPr>
            </w:pPr>
            <w:r w:rsidRPr="00F81436">
              <w:rPr>
                <w:rFonts w:ascii="Calibri" w:hAnsi="Calibri" w:cs="Calibri"/>
                <w:b/>
                <w:bCs/>
              </w:rPr>
              <w:t xml:space="preserve">Print Name: </w:t>
            </w:r>
          </w:p>
        </w:tc>
        <w:tc>
          <w:tcPr>
            <w:tcW w:w="2642" w:type="dxa"/>
            <w:shd w:val="clear" w:color="auto" w:fill="FFFFFF" w:themeFill="background1"/>
            <w:tcMar/>
            <w:vAlign w:val="center"/>
          </w:tcPr>
          <w:p w:rsidRPr="00F81436" w:rsidR="00AF2F5E" w:rsidP="00AF2F5E" w:rsidRDefault="00AF2F5E" w14:paraId="4C2382B5" w14:textId="30B50E6F">
            <w:pPr>
              <w:pStyle w:val="NoSpacing"/>
              <w:rPr>
                <w:rFonts w:ascii="Calibri" w:hAnsi="Calibri" w:cs="Calibri"/>
                <w:b/>
                <w:bCs/>
              </w:rPr>
            </w:pPr>
            <w:r w:rsidRPr="00F81436">
              <w:rPr>
                <w:rFonts w:ascii="Calibri" w:hAnsi="Calibri" w:cs="Calibri"/>
                <w:b/>
                <w:bCs/>
              </w:rPr>
              <w:t>Date:</w:t>
            </w:r>
          </w:p>
        </w:tc>
      </w:tr>
    </w:tbl>
    <w:p w:rsidR="00A325BE" w:rsidP="005E12C6" w:rsidRDefault="00A325BE" w14:paraId="5AFDA00E" w14:textId="74938E73">
      <w:pPr>
        <w:pStyle w:val="NoSpacing"/>
        <w:jc w:val="both"/>
        <w:rPr>
          <w:rFonts w:ascii="Calibri" w:hAnsi="Calibri" w:cs="Calibri"/>
        </w:rPr>
      </w:pPr>
    </w:p>
    <w:p w:rsidRPr="0082570F" w:rsidR="00F2487F" w:rsidP="00F2487F" w:rsidRDefault="00F2487F" w14:paraId="7D8C73ED" w14:textId="018467F0">
      <w:pPr>
        <w:pStyle w:val="NoSpacing"/>
        <w:jc w:val="both"/>
        <w:rPr>
          <w:rFonts w:ascii="Calibri" w:hAnsi="Calibri" w:cs="Calibri"/>
        </w:rPr>
      </w:pPr>
      <w:r w:rsidRPr="00F2487F">
        <w:rPr>
          <w:rFonts w:ascii="Calibri" w:hAnsi="Calibri" w:cs="Calibri"/>
        </w:rPr>
        <w:t xml:space="preserve">Once completed, your complaint should then be sent to </w:t>
      </w:r>
      <w:hyperlink w:history="1" r:id="rId12">
        <w:r w:rsidRPr="00F81436">
          <w:rPr>
            <w:rStyle w:val="Hyperlink"/>
            <w:rFonts w:ascii="Calibri" w:hAnsi="Calibri" w:cs="Calibri"/>
            <w:highlight w:val="yellow"/>
          </w:rPr>
          <w:t>complaints@uusu.org</w:t>
        </w:r>
      </w:hyperlink>
      <w:r w:rsidRPr="00F81436">
        <w:rPr>
          <w:rFonts w:ascii="Calibri" w:hAnsi="Calibri" w:cs="Calibri"/>
          <w:highlight w:val="yellow"/>
        </w:rPr>
        <w:t>.</w:t>
      </w:r>
      <w:r>
        <w:rPr>
          <w:rFonts w:ascii="Calibri" w:hAnsi="Calibri" w:cs="Calibri"/>
        </w:rPr>
        <w:t xml:space="preserve"> A member of the</w:t>
      </w:r>
      <w:r w:rsidR="00823456">
        <w:rPr>
          <w:rFonts w:ascii="Calibri" w:hAnsi="Calibri" w:cs="Calibri"/>
        </w:rPr>
        <w:t xml:space="preserve"> HR</w:t>
      </w:r>
      <w:r>
        <w:rPr>
          <w:rFonts w:ascii="Calibri" w:hAnsi="Calibri" w:cs="Calibri"/>
        </w:rPr>
        <w:t xml:space="preserve"> team will then be in touch within 10 working days to discuss next steps.</w:t>
      </w:r>
    </w:p>
    <w:p w:rsidRPr="0082570F" w:rsidR="00F2487F" w:rsidP="00F2487F" w:rsidRDefault="00F2487F" w14:paraId="3D236A52" w14:textId="168BCB8F">
      <w:pPr>
        <w:pStyle w:val="NoSpacing"/>
        <w:jc w:val="both"/>
        <w:rPr>
          <w:rFonts w:ascii="Calibri" w:hAnsi="Calibri" w:cs="Calibri"/>
        </w:rPr>
      </w:pPr>
    </w:p>
    <w:sectPr w:rsidRPr="0082570F" w:rsidR="00F2487F" w:rsidSect="008764D0">
      <w:headerReference w:type="even" r:id="rId13"/>
      <w:headerReference w:type="default" r:id="rId14"/>
      <w:footerReference w:type="even" r:id="rId15"/>
      <w:footerReference w:type="default" r:id="rId16"/>
      <w:headerReference w:type="first" r:id="rId17"/>
      <w:footerReference w:type="first" r:id="rId18"/>
      <w:pgSz w:w="11906" w:h="16838" w:orient="portrait"/>
      <w:pgMar w:top="851" w:right="1440" w:bottom="993"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MF" w:author="Francos, Mark" w:date="2025-09-08T15:49:00Z" w:id="0">
    <w:p w:rsidR="004E2362" w:rsidP="004E2362" w:rsidRDefault="004E2362" w14:paraId="26D47E92" w14:textId="77777777">
      <w:pPr>
        <w:pStyle w:val="CommentText"/>
      </w:pPr>
      <w:r>
        <w:rPr>
          <w:rStyle w:val="CommentReference"/>
        </w:rPr>
        <w:annotationRef/>
      </w:r>
      <w:r>
        <w:t>Potentially needs to be moved post 8/9.</w:t>
      </w:r>
    </w:p>
  </w:comment>
  <w:comment w:initials="MF" w:author="Francos, Mark" w:date="2025-09-08T16:02:00Z" w:id="9">
    <w:p w:rsidR="003178E9" w:rsidP="003178E9" w:rsidRDefault="003178E9" w14:paraId="463CCED3" w14:textId="77777777">
      <w:pPr>
        <w:pStyle w:val="CommentText"/>
      </w:pPr>
      <w:r>
        <w:rPr>
          <w:rStyle w:val="CommentReference"/>
        </w:rPr>
        <w:annotationRef/>
      </w:r>
      <w:r>
        <w:t>To be defined.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D47E92" w15:done="0"/>
  <w15:commentEx w15:paraId="463CCE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37E3F5" w16cex:dateUtc="2025-09-08T14:49:00Z"/>
  <w16cex:commentExtensible w16cex:durableId="55192959" w16cex:dateUtc="2025-09-08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D47E92" w16cid:durableId="2F37E3F5"/>
  <w16cid:commentId w16cid:paraId="463CCED3" w16cid:durableId="551929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3610F" w:rsidP="000C2754" w:rsidRDefault="0093610F" w14:paraId="21BA736B" w14:textId="77777777">
      <w:pPr>
        <w:spacing w:after="0" w:line="240" w:lineRule="auto"/>
      </w:pPr>
      <w:r>
        <w:separator/>
      </w:r>
    </w:p>
  </w:endnote>
  <w:endnote w:type="continuationSeparator" w:id="0">
    <w:p w:rsidR="0093610F" w:rsidP="000C2754" w:rsidRDefault="0093610F" w14:paraId="2D0A81F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2754" w:rsidRDefault="000C2754" w14:paraId="5CEEB10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2754" w:rsidRDefault="000C2754" w14:paraId="221C0DEB"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2754" w:rsidRDefault="000C2754" w14:paraId="714F685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3610F" w:rsidP="000C2754" w:rsidRDefault="0093610F" w14:paraId="311CAFB6" w14:textId="77777777">
      <w:pPr>
        <w:spacing w:after="0" w:line="240" w:lineRule="auto"/>
      </w:pPr>
      <w:r>
        <w:separator/>
      </w:r>
    </w:p>
  </w:footnote>
  <w:footnote w:type="continuationSeparator" w:id="0">
    <w:p w:rsidR="0093610F" w:rsidP="000C2754" w:rsidRDefault="0093610F" w14:paraId="3C08A7D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2754" w:rsidRDefault="000C2754" w14:paraId="1E87C89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8784573"/>
      <w:docPartObj>
        <w:docPartGallery w:val="Watermarks"/>
        <w:docPartUnique/>
      </w:docPartObj>
    </w:sdtPr>
    <w:sdtContent>
      <w:p w:rsidR="000C2754" w:rsidRDefault="00443887" w14:paraId="52BA480E" w14:textId="28AAD056">
        <w:pPr>
          <w:pStyle w:val="Header"/>
        </w:pPr>
        <w:r>
          <w:rPr>
            <w:noProof/>
          </w:rPr>
          <w:pict w14:anchorId="0E61A7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style="position:absolute;margin-left:0;margin-top:0;width:412.4pt;height:247.45pt;rotation:315;z-index:-251658240;mso-position-horizontal:center;mso-position-horizontal-relative:margin;mso-position-vertical:center;mso-position-vertical-relative:margin" o:spid="_x0000_s1025" o:allowincell="f" fillcolor="silver" stroked="f" type="#_x0000_t136">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2754" w:rsidRDefault="000C2754" w14:paraId="4BADEDF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C6B3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F491633"/>
    <w:multiLevelType w:val="multilevel"/>
    <w:tmpl w:val="1E2034F0"/>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DF08F5"/>
    <w:multiLevelType w:val="multilevel"/>
    <w:tmpl w:val="56F4274A"/>
    <w:lvl w:ilvl="0">
      <w:start w:val="1"/>
      <w:numFmt w:val="decimal"/>
      <w:lvlText w:val="%1."/>
      <w:lvlJc w:val="left"/>
      <w:pPr>
        <w:ind w:left="338" w:hanging="233"/>
      </w:pPr>
      <w:rPr>
        <w:rFonts w:hint="default" w:ascii="Calibri" w:hAnsi="Calibri" w:eastAsia="Calibri" w:cs="Calibri"/>
        <w:b/>
        <w:bCs/>
        <w:i w:val="0"/>
        <w:iCs w:val="0"/>
        <w:spacing w:val="0"/>
        <w:w w:val="100"/>
        <w:sz w:val="22"/>
        <w:szCs w:val="22"/>
        <w:lang w:val="en-US" w:eastAsia="en-US" w:bidi="ar-SA"/>
      </w:rPr>
    </w:lvl>
    <w:lvl w:ilvl="1">
      <w:start w:val="1"/>
      <w:numFmt w:val="decimal"/>
      <w:lvlText w:val="%1.%2."/>
      <w:lvlJc w:val="left"/>
      <w:pPr>
        <w:ind w:left="912" w:hanging="418"/>
      </w:pPr>
      <w:rPr>
        <w:rFonts w:hint="default" w:ascii="Calibri" w:hAnsi="Calibri" w:eastAsia="Calibri" w:cs="Calibri"/>
        <w:b/>
        <w:bCs/>
        <w:i w:val="0"/>
        <w:iCs w:val="0"/>
        <w:spacing w:val="-2"/>
        <w:w w:val="100"/>
        <w:sz w:val="22"/>
        <w:szCs w:val="22"/>
        <w:lang w:val="en-US" w:eastAsia="en-US" w:bidi="ar-SA"/>
      </w:rPr>
    </w:lvl>
    <w:lvl w:ilvl="2">
      <w:start w:val="1"/>
      <w:numFmt w:val="decimal"/>
      <w:lvlText w:val="%1.%2.%3."/>
      <w:lvlJc w:val="left"/>
      <w:pPr>
        <w:ind w:left="1246" w:hanging="574"/>
      </w:pPr>
      <w:rPr>
        <w:rFonts w:hint="default" w:ascii="Calibri" w:hAnsi="Calibri" w:eastAsia="Calibri" w:cs="Calibri"/>
        <w:b/>
        <w:bCs/>
        <w:i w:val="0"/>
        <w:iCs w:val="0"/>
        <w:spacing w:val="-2"/>
        <w:w w:val="100"/>
        <w:sz w:val="22"/>
        <w:szCs w:val="22"/>
        <w:lang w:val="en-US" w:eastAsia="en-US" w:bidi="ar-SA"/>
      </w:rPr>
    </w:lvl>
    <w:lvl w:ilvl="3">
      <w:numFmt w:val="bullet"/>
      <w:lvlText w:val="•"/>
      <w:lvlJc w:val="left"/>
      <w:pPr>
        <w:ind w:left="1340" w:hanging="574"/>
      </w:pPr>
      <w:rPr>
        <w:rFonts w:hint="default"/>
        <w:lang w:val="en-US" w:eastAsia="en-US" w:bidi="ar-SA"/>
      </w:rPr>
    </w:lvl>
    <w:lvl w:ilvl="4">
      <w:numFmt w:val="bullet"/>
      <w:lvlText w:val="•"/>
      <w:lvlJc w:val="left"/>
      <w:pPr>
        <w:ind w:left="1360" w:hanging="574"/>
      </w:pPr>
      <w:rPr>
        <w:rFonts w:hint="default"/>
        <w:lang w:val="en-US" w:eastAsia="en-US" w:bidi="ar-SA"/>
      </w:rPr>
    </w:lvl>
    <w:lvl w:ilvl="5">
      <w:numFmt w:val="bullet"/>
      <w:lvlText w:val="•"/>
      <w:lvlJc w:val="left"/>
      <w:pPr>
        <w:ind w:left="2680" w:hanging="574"/>
      </w:pPr>
      <w:rPr>
        <w:rFonts w:hint="default"/>
        <w:lang w:val="en-US" w:eastAsia="en-US" w:bidi="ar-SA"/>
      </w:rPr>
    </w:lvl>
    <w:lvl w:ilvl="6">
      <w:numFmt w:val="bullet"/>
      <w:lvlText w:val="•"/>
      <w:lvlJc w:val="left"/>
      <w:pPr>
        <w:ind w:left="4001" w:hanging="574"/>
      </w:pPr>
      <w:rPr>
        <w:rFonts w:hint="default"/>
        <w:lang w:val="en-US" w:eastAsia="en-US" w:bidi="ar-SA"/>
      </w:rPr>
    </w:lvl>
    <w:lvl w:ilvl="7">
      <w:numFmt w:val="bullet"/>
      <w:lvlText w:val="•"/>
      <w:lvlJc w:val="left"/>
      <w:pPr>
        <w:ind w:left="5322" w:hanging="574"/>
      </w:pPr>
      <w:rPr>
        <w:rFonts w:hint="default"/>
        <w:lang w:val="en-US" w:eastAsia="en-US" w:bidi="ar-SA"/>
      </w:rPr>
    </w:lvl>
    <w:lvl w:ilvl="8">
      <w:numFmt w:val="bullet"/>
      <w:lvlText w:val="•"/>
      <w:lvlJc w:val="left"/>
      <w:pPr>
        <w:ind w:left="6642" w:hanging="574"/>
      </w:pPr>
      <w:rPr>
        <w:rFonts w:hint="default"/>
        <w:lang w:val="en-US" w:eastAsia="en-US" w:bidi="ar-SA"/>
      </w:rPr>
    </w:lvl>
  </w:abstractNum>
  <w:num w:numId="1" w16cid:durableId="540165981">
    <w:abstractNumId w:val="0"/>
  </w:num>
  <w:num w:numId="2" w16cid:durableId="1673097081">
    <w:abstractNumId w:val="1"/>
  </w:num>
  <w:num w:numId="3" w16cid:durableId="146677528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cos, Mark">
    <w15:presenceInfo w15:providerId="AD" w15:userId="S::m.francos@ulster.ac.uk::24c49859-a118-4a4c-ac87-c2b9225eda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tru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754"/>
    <w:rsid w:val="00001AB9"/>
    <w:rsid w:val="000056C4"/>
    <w:rsid w:val="000251B6"/>
    <w:rsid w:val="00041F90"/>
    <w:rsid w:val="00046C20"/>
    <w:rsid w:val="0007357A"/>
    <w:rsid w:val="00097B6F"/>
    <w:rsid w:val="000C2754"/>
    <w:rsid w:val="000E1033"/>
    <w:rsid w:val="00100207"/>
    <w:rsid w:val="0012791A"/>
    <w:rsid w:val="001306E0"/>
    <w:rsid w:val="00132DC7"/>
    <w:rsid w:val="0013307E"/>
    <w:rsid w:val="00160AB9"/>
    <w:rsid w:val="00174B2B"/>
    <w:rsid w:val="00177712"/>
    <w:rsid w:val="00177CCF"/>
    <w:rsid w:val="00190915"/>
    <w:rsid w:val="001D2155"/>
    <w:rsid w:val="001D2383"/>
    <w:rsid w:val="001E082A"/>
    <w:rsid w:val="00216F4F"/>
    <w:rsid w:val="00230AEA"/>
    <w:rsid w:val="002443C0"/>
    <w:rsid w:val="00245101"/>
    <w:rsid w:val="002526BB"/>
    <w:rsid w:val="002633EF"/>
    <w:rsid w:val="002638A5"/>
    <w:rsid w:val="002767C6"/>
    <w:rsid w:val="00287F60"/>
    <w:rsid w:val="00297924"/>
    <w:rsid w:val="002A6E3C"/>
    <w:rsid w:val="002B4139"/>
    <w:rsid w:val="002E2E81"/>
    <w:rsid w:val="002E6E1D"/>
    <w:rsid w:val="003019FE"/>
    <w:rsid w:val="00303B8F"/>
    <w:rsid w:val="003072F4"/>
    <w:rsid w:val="003178E9"/>
    <w:rsid w:val="00317928"/>
    <w:rsid w:val="00320651"/>
    <w:rsid w:val="0032590F"/>
    <w:rsid w:val="00330640"/>
    <w:rsid w:val="00334A4C"/>
    <w:rsid w:val="00335698"/>
    <w:rsid w:val="00356CF0"/>
    <w:rsid w:val="00364490"/>
    <w:rsid w:val="00371BD2"/>
    <w:rsid w:val="00371FDD"/>
    <w:rsid w:val="00374410"/>
    <w:rsid w:val="0037678D"/>
    <w:rsid w:val="00394B50"/>
    <w:rsid w:val="003A57FA"/>
    <w:rsid w:val="003A5EF8"/>
    <w:rsid w:val="003C623A"/>
    <w:rsid w:val="0041085E"/>
    <w:rsid w:val="004242DD"/>
    <w:rsid w:val="004332D4"/>
    <w:rsid w:val="00443887"/>
    <w:rsid w:val="0046366B"/>
    <w:rsid w:val="004648D6"/>
    <w:rsid w:val="0047200E"/>
    <w:rsid w:val="00491D1E"/>
    <w:rsid w:val="00492CA5"/>
    <w:rsid w:val="0049459E"/>
    <w:rsid w:val="004A7246"/>
    <w:rsid w:val="004B2B5B"/>
    <w:rsid w:val="004E2362"/>
    <w:rsid w:val="004E5C1F"/>
    <w:rsid w:val="005007BD"/>
    <w:rsid w:val="005060CB"/>
    <w:rsid w:val="0054606D"/>
    <w:rsid w:val="00552FB0"/>
    <w:rsid w:val="005549FD"/>
    <w:rsid w:val="00562F80"/>
    <w:rsid w:val="00563CE6"/>
    <w:rsid w:val="00575ABF"/>
    <w:rsid w:val="00576794"/>
    <w:rsid w:val="00583CC9"/>
    <w:rsid w:val="00597763"/>
    <w:rsid w:val="005A6AEE"/>
    <w:rsid w:val="005C0399"/>
    <w:rsid w:val="005C5936"/>
    <w:rsid w:val="005E12C6"/>
    <w:rsid w:val="005F648F"/>
    <w:rsid w:val="0060422A"/>
    <w:rsid w:val="0061078E"/>
    <w:rsid w:val="00627AA6"/>
    <w:rsid w:val="00665534"/>
    <w:rsid w:val="00673CC5"/>
    <w:rsid w:val="00691E48"/>
    <w:rsid w:val="006B3C13"/>
    <w:rsid w:val="006C1ADC"/>
    <w:rsid w:val="006C5CE5"/>
    <w:rsid w:val="006C5E97"/>
    <w:rsid w:val="006D6B4D"/>
    <w:rsid w:val="006D7348"/>
    <w:rsid w:val="006F77A2"/>
    <w:rsid w:val="00713A39"/>
    <w:rsid w:val="00724F00"/>
    <w:rsid w:val="0073460F"/>
    <w:rsid w:val="00791CDF"/>
    <w:rsid w:val="007B27B4"/>
    <w:rsid w:val="007B281B"/>
    <w:rsid w:val="007B584E"/>
    <w:rsid w:val="007D2C87"/>
    <w:rsid w:val="007D4F38"/>
    <w:rsid w:val="007F2F30"/>
    <w:rsid w:val="008004FE"/>
    <w:rsid w:val="00823456"/>
    <w:rsid w:val="0082570F"/>
    <w:rsid w:val="00827A1F"/>
    <w:rsid w:val="008549B0"/>
    <w:rsid w:val="00862B69"/>
    <w:rsid w:val="00864E56"/>
    <w:rsid w:val="00866DFC"/>
    <w:rsid w:val="00871D18"/>
    <w:rsid w:val="00873D47"/>
    <w:rsid w:val="008764D0"/>
    <w:rsid w:val="008C01BC"/>
    <w:rsid w:val="008C514D"/>
    <w:rsid w:val="008C6030"/>
    <w:rsid w:val="008C6ED1"/>
    <w:rsid w:val="008E3565"/>
    <w:rsid w:val="00903FCB"/>
    <w:rsid w:val="00904DB5"/>
    <w:rsid w:val="00935914"/>
    <w:rsid w:val="0093610F"/>
    <w:rsid w:val="00960708"/>
    <w:rsid w:val="00964A0F"/>
    <w:rsid w:val="00964B51"/>
    <w:rsid w:val="00966CCF"/>
    <w:rsid w:val="0099083C"/>
    <w:rsid w:val="009978C0"/>
    <w:rsid w:val="009B1520"/>
    <w:rsid w:val="009F1171"/>
    <w:rsid w:val="009F4A2E"/>
    <w:rsid w:val="00A103A4"/>
    <w:rsid w:val="00A325BE"/>
    <w:rsid w:val="00A476B4"/>
    <w:rsid w:val="00A50A11"/>
    <w:rsid w:val="00A5484A"/>
    <w:rsid w:val="00A66869"/>
    <w:rsid w:val="00AA7C40"/>
    <w:rsid w:val="00AB1EA4"/>
    <w:rsid w:val="00AC0833"/>
    <w:rsid w:val="00AC6D87"/>
    <w:rsid w:val="00AD1286"/>
    <w:rsid w:val="00AD2A0B"/>
    <w:rsid w:val="00AD4081"/>
    <w:rsid w:val="00AE143F"/>
    <w:rsid w:val="00AF2F5E"/>
    <w:rsid w:val="00AF3AA4"/>
    <w:rsid w:val="00B04961"/>
    <w:rsid w:val="00B22E6B"/>
    <w:rsid w:val="00B56FC9"/>
    <w:rsid w:val="00B60EDD"/>
    <w:rsid w:val="00B75722"/>
    <w:rsid w:val="00B8034A"/>
    <w:rsid w:val="00B8204D"/>
    <w:rsid w:val="00B843C2"/>
    <w:rsid w:val="00BA73F1"/>
    <w:rsid w:val="00BB091F"/>
    <w:rsid w:val="00BC5B18"/>
    <w:rsid w:val="00BC5DAF"/>
    <w:rsid w:val="00BD20E0"/>
    <w:rsid w:val="00BE17B2"/>
    <w:rsid w:val="00BF0E96"/>
    <w:rsid w:val="00BF523E"/>
    <w:rsid w:val="00BF7744"/>
    <w:rsid w:val="00C00C2C"/>
    <w:rsid w:val="00C131D0"/>
    <w:rsid w:val="00C17FE8"/>
    <w:rsid w:val="00C465A2"/>
    <w:rsid w:val="00C46836"/>
    <w:rsid w:val="00C4731E"/>
    <w:rsid w:val="00C63E0C"/>
    <w:rsid w:val="00C6557E"/>
    <w:rsid w:val="00C90952"/>
    <w:rsid w:val="00CD0FC4"/>
    <w:rsid w:val="00CE04EB"/>
    <w:rsid w:val="00CF2E57"/>
    <w:rsid w:val="00D02625"/>
    <w:rsid w:val="00D02920"/>
    <w:rsid w:val="00D334EA"/>
    <w:rsid w:val="00D347A6"/>
    <w:rsid w:val="00D45EB3"/>
    <w:rsid w:val="00D53FE9"/>
    <w:rsid w:val="00D551E7"/>
    <w:rsid w:val="00D64C9A"/>
    <w:rsid w:val="00D92773"/>
    <w:rsid w:val="00D977F0"/>
    <w:rsid w:val="00DA20B6"/>
    <w:rsid w:val="00DD6E4A"/>
    <w:rsid w:val="00DD6ED8"/>
    <w:rsid w:val="00DF58D5"/>
    <w:rsid w:val="00DF7FE4"/>
    <w:rsid w:val="00E016C9"/>
    <w:rsid w:val="00E073EF"/>
    <w:rsid w:val="00E34372"/>
    <w:rsid w:val="00E75B0D"/>
    <w:rsid w:val="00E76026"/>
    <w:rsid w:val="00E85DD9"/>
    <w:rsid w:val="00EC12EF"/>
    <w:rsid w:val="00EC577C"/>
    <w:rsid w:val="00EC66D7"/>
    <w:rsid w:val="00ED13B3"/>
    <w:rsid w:val="00ED5422"/>
    <w:rsid w:val="00ED68BA"/>
    <w:rsid w:val="00EE3425"/>
    <w:rsid w:val="00F00AD0"/>
    <w:rsid w:val="00F0451A"/>
    <w:rsid w:val="00F1363D"/>
    <w:rsid w:val="00F2487F"/>
    <w:rsid w:val="00F3014D"/>
    <w:rsid w:val="00F305F3"/>
    <w:rsid w:val="00F36185"/>
    <w:rsid w:val="00F6119C"/>
    <w:rsid w:val="00F62FBB"/>
    <w:rsid w:val="00F707DA"/>
    <w:rsid w:val="00F766C5"/>
    <w:rsid w:val="00F81436"/>
    <w:rsid w:val="00F87C6B"/>
    <w:rsid w:val="00F94E58"/>
    <w:rsid w:val="00F97081"/>
    <w:rsid w:val="00FD1F65"/>
    <w:rsid w:val="00FE1486"/>
    <w:rsid w:val="00FF25BE"/>
    <w:rsid w:val="00FF579D"/>
    <w:rsid w:val="00FF5824"/>
    <w:rsid w:val="0311477D"/>
    <w:rsid w:val="03462D97"/>
    <w:rsid w:val="044CBBD7"/>
    <w:rsid w:val="04C1EF3C"/>
    <w:rsid w:val="05535383"/>
    <w:rsid w:val="06806E7B"/>
    <w:rsid w:val="069317DC"/>
    <w:rsid w:val="06A6F334"/>
    <w:rsid w:val="0DBC01E5"/>
    <w:rsid w:val="11225404"/>
    <w:rsid w:val="12E0513E"/>
    <w:rsid w:val="13574B94"/>
    <w:rsid w:val="13583877"/>
    <w:rsid w:val="1373FC98"/>
    <w:rsid w:val="154EFC7F"/>
    <w:rsid w:val="178EAB4E"/>
    <w:rsid w:val="18AF93C9"/>
    <w:rsid w:val="1913990C"/>
    <w:rsid w:val="19BBF32F"/>
    <w:rsid w:val="1B0CD4DE"/>
    <w:rsid w:val="1BF6BB71"/>
    <w:rsid w:val="1C8A4D5A"/>
    <w:rsid w:val="1F4CD627"/>
    <w:rsid w:val="20601663"/>
    <w:rsid w:val="25269DE7"/>
    <w:rsid w:val="263E7D9E"/>
    <w:rsid w:val="264FBC55"/>
    <w:rsid w:val="27346055"/>
    <w:rsid w:val="27388510"/>
    <w:rsid w:val="273B49E7"/>
    <w:rsid w:val="27693D2F"/>
    <w:rsid w:val="288CA6D4"/>
    <w:rsid w:val="28B6030B"/>
    <w:rsid w:val="28E45ABA"/>
    <w:rsid w:val="2B5467FE"/>
    <w:rsid w:val="30E7697E"/>
    <w:rsid w:val="326E3379"/>
    <w:rsid w:val="32BC319C"/>
    <w:rsid w:val="34863DD6"/>
    <w:rsid w:val="37CAC6CD"/>
    <w:rsid w:val="3DE5AAAC"/>
    <w:rsid w:val="47610B55"/>
    <w:rsid w:val="4997AD4A"/>
    <w:rsid w:val="4BFBB3F8"/>
    <w:rsid w:val="4DCB75D5"/>
    <w:rsid w:val="4DE8D8FB"/>
    <w:rsid w:val="4EF8BA6A"/>
    <w:rsid w:val="4F75016B"/>
    <w:rsid w:val="52D16F37"/>
    <w:rsid w:val="54F103F8"/>
    <w:rsid w:val="573A3F41"/>
    <w:rsid w:val="58516D63"/>
    <w:rsid w:val="59C25DD4"/>
    <w:rsid w:val="5A86A49A"/>
    <w:rsid w:val="60239339"/>
    <w:rsid w:val="60C8F18A"/>
    <w:rsid w:val="623DF140"/>
    <w:rsid w:val="657D4E63"/>
    <w:rsid w:val="6604203D"/>
    <w:rsid w:val="672FA064"/>
    <w:rsid w:val="684784BE"/>
    <w:rsid w:val="6999333E"/>
    <w:rsid w:val="6A4E4C3C"/>
    <w:rsid w:val="72967238"/>
    <w:rsid w:val="745B4B10"/>
    <w:rsid w:val="764D8CCD"/>
    <w:rsid w:val="7650E12F"/>
    <w:rsid w:val="7B55B1F4"/>
    <w:rsid w:val="7F6267E7"/>
    <w:rsid w:val="7FF1EDB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D1983B"/>
  <w15:chartTrackingRefBased/>
  <w15:docId w15:val="{2AA194D1-60C0-42E3-8D8C-0D7BE1694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C275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275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27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27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27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27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27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27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2754"/>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C2754"/>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C2754"/>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C2754"/>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C2754"/>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C2754"/>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C2754"/>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C2754"/>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C2754"/>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C2754"/>
    <w:rPr>
      <w:rFonts w:eastAsiaTheme="majorEastAsia" w:cstheme="majorBidi"/>
      <w:color w:val="272727" w:themeColor="text1" w:themeTint="D8"/>
    </w:rPr>
  </w:style>
  <w:style w:type="paragraph" w:styleId="Title">
    <w:name w:val="Title"/>
    <w:basedOn w:val="Normal"/>
    <w:next w:val="Normal"/>
    <w:link w:val="TitleChar"/>
    <w:uiPriority w:val="10"/>
    <w:qFormat/>
    <w:rsid w:val="000C2754"/>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C2754"/>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C2754"/>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C27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2754"/>
    <w:pPr>
      <w:spacing w:before="160"/>
      <w:jc w:val="center"/>
    </w:pPr>
    <w:rPr>
      <w:i/>
      <w:iCs/>
      <w:color w:val="404040" w:themeColor="text1" w:themeTint="BF"/>
    </w:rPr>
  </w:style>
  <w:style w:type="character" w:styleId="QuoteChar" w:customStyle="1">
    <w:name w:val="Quote Char"/>
    <w:basedOn w:val="DefaultParagraphFont"/>
    <w:link w:val="Quote"/>
    <w:uiPriority w:val="29"/>
    <w:rsid w:val="000C2754"/>
    <w:rPr>
      <w:i/>
      <w:iCs/>
      <w:color w:val="404040" w:themeColor="text1" w:themeTint="BF"/>
    </w:rPr>
  </w:style>
  <w:style w:type="paragraph" w:styleId="ListParagraph">
    <w:name w:val="List Paragraph"/>
    <w:basedOn w:val="Normal"/>
    <w:uiPriority w:val="1"/>
    <w:qFormat/>
    <w:rsid w:val="000C2754"/>
    <w:pPr>
      <w:ind w:left="720"/>
      <w:contextualSpacing/>
    </w:pPr>
  </w:style>
  <w:style w:type="character" w:styleId="IntenseEmphasis">
    <w:name w:val="Intense Emphasis"/>
    <w:basedOn w:val="DefaultParagraphFont"/>
    <w:uiPriority w:val="21"/>
    <w:qFormat/>
    <w:rsid w:val="000C2754"/>
    <w:rPr>
      <w:i/>
      <w:iCs/>
      <w:color w:val="0F4761" w:themeColor="accent1" w:themeShade="BF"/>
    </w:rPr>
  </w:style>
  <w:style w:type="paragraph" w:styleId="IntenseQuote">
    <w:name w:val="Intense Quote"/>
    <w:basedOn w:val="Normal"/>
    <w:next w:val="Normal"/>
    <w:link w:val="IntenseQuoteChar"/>
    <w:uiPriority w:val="30"/>
    <w:qFormat/>
    <w:rsid w:val="000C275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C2754"/>
    <w:rPr>
      <w:i/>
      <w:iCs/>
      <w:color w:val="0F4761" w:themeColor="accent1" w:themeShade="BF"/>
    </w:rPr>
  </w:style>
  <w:style w:type="character" w:styleId="IntenseReference">
    <w:name w:val="Intense Reference"/>
    <w:basedOn w:val="DefaultParagraphFont"/>
    <w:uiPriority w:val="32"/>
    <w:qFormat/>
    <w:rsid w:val="000C2754"/>
    <w:rPr>
      <w:b/>
      <w:bCs/>
      <w:smallCaps/>
      <w:color w:val="0F4761" w:themeColor="accent1" w:themeShade="BF"/>
      <w:spacing w:val="5"/>
    </w:rPr>
  </w:style>
  <w:style w:type="paragraph" w:styleId="Header">
    <w:name w:val="header"/>
    <w:basedOn w:val="Normal"/>
    <w:link w:val="HeaderChar"/>
    <w:uiPriority w:val="99"/>
    <w:unhideWhenUsed/>
    <w:rsid w:val="000C2754"/>
    <w:pPr>
      <w:tabs>
        <w:tab w:val="center" w:pos="4513"/>
        <w:tab w:val="right" w:pos="9026"/>
      </w:tabs>
      <w:spacing w:after="0" w:line="240" w:lineRule="auto"/>
    </w:pPr>
  </w:style>
  <w:style w:type="character" w:styleId="HeaderChar" w:customStyle="1">
    <w:name w:val="Header Char"/>
    <w:basedOn w:val="DefaultParagraphFont"/>
    <w:link w:val="Header"/>
    <w:uiPriority w:val="99"/>
    <w:rsid w:val="000C2754"/>
  </w:style>
  <w:style w:type="paragraph" w:styleId="Footer">
    <w:name w:val="footer"/>
    <w:basedOn w:val="Normal"/>
    <w:link w:val="FooterChar"/>
    <w:uiPriority w:val="99"/>
    <w:unhideWhenUsed/>
    <w:rsid w:val="000C2754"/>
    <w:pPr>
      <w:tabs>
        <w:tab w:val="center" w:pos="4513"/>
        <w:tab w:val="right" w:pos="9026"/>
      </w:tabs>
      <w:spacing w:after="0" w:line="240" w:lineRule="auto"/>
    </w:pPr>
  </w:style>
  <w:style w:type="character" w:styleId="FooterChar" w:customStyle="1">
    <w:name w:val="Footer Char"/>
    <w:basedOn w:val="DefaultParagraphFont"/>
    <w:link w:val="Footer"/>
    <w:uiPriority w:val="99"/>
    <w:rsid w:val="000C2754"/>
  </w:style>
  <w:style w:type="paragraph" w:styleId="NoSpacing">
    <w:name w:val="No Spacing"/>
    <w:uiPriority w:val="1"/>
    <w:qFormat/>
    <w:rsid w:val="000C2754"/>
    <w:pPr>
      <w:spacing w:after="0" w:line="240" w:lineRule="auto"/>
    </w:pPr>
  </w:style>
  <w:style w:type="table" w:styleId="TableGrid">
    <w:name w:val="Table Grid"/>
    <w:basedOn w:val="TableNormal"/>
    <w:uiPriority w:val="39"/>
    <w:rsid w:val="00F6119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F2487F"/>
    <w:rPr>
      <w:color w:val="467886" w:themeColor="hyperlink"/>
      <w:u w:val="single"/>
    </w:rPr>
  </w:style>
  <w:style w:type="character" w:styleId="UnresolvedMention">
    <w:name w:val="Unresolved Mention"/>
    <w:basedOn w:val="DefaultParagraphFont"/>
    <w:uiPriority w:val="99"/>
    <w:semiHidden/>
    <w:unhideWhenUsed/>
    <w:rsid w:val="00F2487F"/>
    <w:rPr>
      <w:color w:val="605E5C"/>
      <w:shd w:val="clear" w:color="auto" w:fill="E1DFDD"/>
    </w:rPr>
  </w:style>
  <w:style w:type="character" w:styleId="CommentReference">
    <w:name w:val="annotation reference"/>
    <w:basedOn w:val="DefaultParagraphFont"/>
    <w:uiPriority w:val="99"/>
    <w:semiHidden/>
    <w:unhideWhenUsed/>
    <w:rsid w:val="004E2362"/>
    <w:rPr>
      <w:sz w:val="16"/>
      <w:szCs w:val="16"/>
    </w:rPr>
  </w:style>
  <w:style w:type="paragraph" w:styleId="CommentText">
    <w:name w:val="annotation text"/>
    <w:basedOn w:val="Normal"/>
    <w:link w:val="CommentTextChar"/>
    <w:uiPriority w:val="99"/>
    <w:unhideWhenUsed/>
    <w:rsid w:val="004E2362"/>
    <w:pPr>
      <w:spacing w:line="240" w:lineRule="auto"/>
    </w:pPr>
    <w:rPr>
      <w:sz w:val="20"/>
      <w:szCs w:val="20"/>
    </w:rPr>
  </w:style>
  <w:style w:type="character" w:styleId="CommentTextChar" w:customStyle="1">
    <w:name w:val="Comment Text Char"/>
    <w:basedOn w:val="DefaultParagraphFont"/>
    <w:link w:val="CommentText"/>
    <w:uiPriority w:val="99"/>
    <w:rsid w:val="004E2362"/>
    <w:rPr>
      <w:sz w:val="20"/>
      <w:szCs w:val="20"/>
    </w:rPr>
  </w:style>
  <w:style w:type="paragraph" w:styleId="CommentSubject">
    <w:name w:val="annotation subject"/>
    <w:basedOn w:val="CommentText"/>
    <w:next w:val="CommentText"/>
    <w:link w:val="CommentSubjectChar"/>
    <w:uiPriority w:val="99"/>
    <w:semiHidden/>
    <w:unhideWhenUsed/>
    <w:rsid w:val="004E2362"/>
    <w:rPr>
      <w:b/>
      <w:bCs/>
    </w:rPr>
  </w:style>
  <w:style w:type="character" w:styleId="CommentSubjectChar" w:customStyle="1">
    <w:name w:val="Comment Subject Char"/>
    <w:basedOn w:val="CommentTextChar"/>
    <w:link w:val="CommentSubject"/>
    <w:uiPriority w:val="99"/>
    <w:semiHidden/>
    <w:rsid w:val="004E2362"/>
    <w:rPr>
      <w:b/>
      <w:bCs/>
      <w:sz w:val="20"/>
      <w:szCs w:val="20"/>
    </w:rPr>
  </w:style>
  <w:style w:type="paragraph" w:styleId="Revision">
    <w:name w:val="Revision"/>
    <w:hidden/>
    <w:uiPriority w:val="99"/>
    <w:semiHidden/>
    <w:rsid w:val="00371F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omplaints@uusu.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A1B21-7A8C-4C2C-BA5B-7DAD80825D1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Longstaff, David</dc:creator>
  <keywords/>
  <dc:description/>
  <lastModifiedBy>Longstaff, David</lastModifiedBy>
  <revision>181</revision>
  <dcterms:created xsi:type="dcterms:W3CDTF">2025-09-05T17:01:00.0000000Z</dcterms:created>
  <dcterms:modified xsi:type="dcterms:W3CDTF">2025-10-06T11:03:16.9253873Z</dcterms:modified>
</coreProperties>
</file>